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7C8" w:rsidRDefault="00EF23EE">
      <w:r>
        <w:rPr>
          <w:noProof/>
          <w:lang w:val="en-US"/>
        </w:rPr>
        <w:drawing>
          <wp:anchor distT="0" distB="0" distL="114300" distR="114300" simplePos="0" relativeHeight="251657216" behindDoc="1" locked="0" layoutInCell="1" allowOverlap="1">
            <wp:simplePos x="0" y="0"/>
            <wp:positionH relativeFrom="column">
              <wp:posOffset>200025</wp:posOffset>
            </wp:positionH>
            <wp:positionV relativeFrom="paragraph">
              <wp:posOffset>-390525</wp:posOffset>
            </wp:positionV>
            <wp:extent cx="1119505" cy="1066800"/>
            <wp:effectExtent l="19050" t="0" r="4445"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119505" cy="1066800"/>
                    </a:xfrm>
                    <a:prstGeom prst="rect">
                      <a:avLst/>
                    </a:prstGeom>
                    <a:noFill/>
                    <a:ln w="9525">
                      <a:round/>
                      <a:headEnd/>
                      <a:tailEnd/>
                    </a:ln>
                  </pic:spPr>
                </pic:pic>
              </a:graphicData>
            </a:graphic>
          </wp:anchor>
        </w:drawing>
      </w:r>
      <w:r w:rsidR="00BB7A7A">
        <w:rPr>
          <w:noProof/>
          <w:lang w:val="en-US"/>
        </w:rPr>
        <w:pict>
          <v:shapetype id="_x0000_t202" coordsize="21600,21600" o:spt="202" path="m,l,21600r21600,l21600,xe">
            <v:stroke joinstyle="miter"/>
            <v:path gradientshapeok="t" o:connecttype="rect"/>
          </v:shapetype>
          <v:shape id="_x0000_s1027" type="#_x0000_t202" style="position:absolute;margin-left:168pt;margin-top:-24pt;width:280.2pt;height:81pt;z-index:-251658240;mso-position-horizontal-relative:text;mso-position-vertical-relative:text" strokecolor="#963" strokeweight="2.5pt">
            <v:shadow color="#868686"/>
            <v:textbox style="mso-next-textbox:#_x0000_s1027">
              <w:txbxContent>
                <w:p w:rsidR="00A357C8" w:rsidRPr="001A5D28" w:rsidRDefault="00A357C8" w:rsidP="004518D6">
                  <w:pPr>
                    <w:spacing w:line="240" w:lineRule="auto"/>
                    <w:jc w:val="center"/>
                    <w:rPr>
                      <w:b/>
                      <w:bCs/>
                      <w:sz w:val="48"/>
                      <w:szCs w:val="48"/>
                    </w:rPr>
                  </w:pPr>
                  <w:r>
                    <w:rPr>
                      <w:b/>
                      <w:bCs/>
                      <w:sz w:val="48"/>
                      <w:szCs w:val="48"/>
                    </w:rPr>
                    <w:t>Producer groups</w:t>
                  </w:r>
                </w:p>
                <w:p w:rsidR="00A357C8" w:rsidRPr="00803482" w:rsidRDefault="00A357C8" w:rsidP="004518D6">
                  <w:pPr>
                    <w:spacing w:after="0" w:line="240" w:lineRule="auto"/>
                    <w:jc w:val="center"/>
                    <w:rPr>
                      <w:sz w:val="16"/>
                      <w:szCs w:val="16"/>
                    </w:rPr>
                  </w:pPr>
                  <w:r>
                    <w:rPr>
                      <w:b/>
                      <w:bCs/>
                      <w:sz w:val="44"/>
                      <w:szCs w:val="44"/>
                    </w:rPr>
                    <w:t>Outcome Journal</w:t>
                  </w:r>
                </w:p>
                <w:p w:rsidR="00A357C8" w:rsidRPr="0073539D" w:rsidRDefault="00A357C8" w:rsidP="004518D6">
                  <w:pPr>
                    <w:jc w:val="center"/>
                    <w:rPr>
                      <w:b/>
                      <w:bCs/>
                      <w:sz w:val="52"/>
                      <w:szCs w:val="52"/>
                    </w:rPr>
                  </w:pPr>
                </w:p>
              </w:txbxContent>
            </v:textbox>
          </v:shape>
        </w:pict>
      </w:r>
    </w:p>
    <w:p w:rsidR="00A357C8" w:rsidRDefault="00A357C8"/>
    <w:p w:rsidR="00A357C8" w:rsidRDefault="00A357C8"/>
    <w:p w:rsidR="00A357C8" w:rsidRDefault="00BB7A7A" w:rsidP="004518D6">
      <w:pPr>
        <w:spacing w:after="0"/>
      </w:pPr>
      <w:r>
        <w:pict>
          <v:rect id="_x0000_i1025" style="width:0;height:1.5pt" o:hralign="center" o:hrstd="t" o:hr="t" fillcolor="#a0a0a0" stroked="f"/>
        </w:pict>
      </w:r>
    </w:p>
    <w:tbl>
      <w:tblPr>
        <w:tblpPr w:leftFromText="180" w:rightFromText="180" w:vertAnchor="text" w:horzAnchor="margin" w:tblpY="27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52"/>
        <w:gridCol w:w="5590"/>
      </w:tblGrid>
      <w:tr w:rsidR="00A357C8" w:rsidRPr="00493D93" w:rsidTr="004518D6">
        <w:tc>
          <w:tcPr>
            <w:tcW w:w="3652" w:type="dxa"/>
          </w:tcPr>
          <w:p w:rsidR="00A357C8" w:rsidRPr="00493D93" w:rsidRDefault="00A357C8" w:rsidP="005E53F8">
            <w:pPr>
              <w:spacing w:after="0" w:line="360" w:lineRule="auto"/>
            </w:pPr>
            <w:r w:rsidRPr="00493D93">
              <w:t>Date of journal (DD/MM/YYYY):</w:t>
            </w:r>
          </w:p>
        </w:tc>
        <w:tc>
          <w:tcPr>
            <w:tcW w:w="5590" w:type="dxa"/>
          </w:tcPr>
          <w:p w:rsidR="00A357C8" w:rsidRPr="00493D93" w:rsidRDefault="00A357C8" w:rsidP="004518D6">
            <w:pPr>
              <w:spacing w:after="0" w:line="360" w:lineRule="auto"/>
            </w:pPr>
            <w:r w:rsidRPr="00493D93">
              <w:t xml:space="preserve">             /              /</w:t>
            </w:r>
          </w:p>
        </w:tc>
      </w:tr>
      <w:tr w:rsidR="00A357C8" w:rsidRPr="00493D93" w:rsidTr="004518D6">
        <w:tc>
          <w:tcPr>
            <w:tcW w:w="3652" w:type="dxa"/>
          </w:tcPr>
          <w:p w:rsidR="00A357C8" w:rsidRPr="00493D93" w:rsidRDefault="00A357C8" w:rsidP="004518D6">
            <w:pPr>
              <w:spacing w:after="0" w:line="360" w:lineRule="auto"/>
            </w:pPr>
            <w:r w:rsidRPr="00493D93">
              <w:t>Name extensionist:</w:t>
            </w:r>
          </w:p>
        </w:tc>
        <w:tc>
          <w:tcPr>
            <w:tcW w:w="5590" w:type="dxa"/>
          </w:tcPr>
          <w:p w:rsidR="00A357C8" w:rsidRPr="00493D93" w:rsidRDefault="00A357C8" w:rsidP="004518D6">
            <w:pPr>
              <w:spacing w:after="0" w:line="360" w:lineRule="auto"/>
            </w:pPr>
          </w:p>
        </w:tc>
      </w:tr>
      <w:tr w:rsidR="00A357C8" w:rsidRPr="00493D93" w:rsidTr="004518D6">
        <w:tc>
          <w:tcPr>
            <w:tcW w:w="3652" w:type="dxa"/>
          </w:tcPr>
          <w:p w:rsidR="00A357C8" w:rsidRPr="00493D93" w:rsidRDefault="00A357C8" w:rsidP="004518D6">
            <w:pPr>
              <w:spacing w:after="0" w:line="360" w:lineRule="auto"/>
            </w:pPr>
            <w:r w:rsidRPr="00493D93">
              <w:t>Name  community:</w:t>
            </w:r>
          </w:p>
        </w:tc>
        <w:tc>
          <w:tcPr>
            <w:tcW w:w="5590" w:type="dxa"/>
          </w:tcPr>
          <w:p w:rsidR="00A357C8" w:rsidRPr="00493D93" w:rsidRDefault="00A357C8" w:rsidP="004518D6">
            <w:pPr>
              <w:spacing w:after="0" w:line="360" w:lineRule="auto"/>
            </w:pPr>
          </w:p>
        </w:tc>
      </w:tr>
      <w:tr w:rsidR="00A357C8" w:rsidRPr="00493D93" w:rsidTr="004518D6">
        <w:tc>
          <w:tcPr>
            <w:tcW w:w="3652" w:type="dxa"/>
          </w:tcPr>
          <w:p w:rsidR="00A357C8" w:rsidRPr="00493D93" w:rsidRDefault="00A357C8" w:rsidP="004518D6">
            <w:pPr>
              <w:spacing w:after="0" w:line="360" w:lineRule="auto"/>
            </w:pPr>
            <w:r w:rsidRPr="00493D93">
              <w:t>Name  producer group:</w:t>
            </w:r>
          </w:p>
        </w:tc>
        <w:tc>
          <w:tcPr>
            <w:tcW w:w="5590" w:type="dxa"/>
          </w:tcPr>
          <w:p w:rsidR="00A357C8" w:rsidRPr="00493D93" w:rsidRDefault="00A357C8" w:rsidP="004518D6">
            <w:pPr>
              <w:spacing w:after="0" w:line="360" w:lineRule="auto"/>
            </w:pPr>
          </w:p>
        </w:tc>
      </w:tr>
      <w:tr w:rsidR="00A357C8" w:rsidRPr="00493D93" w:rsidTr="004518D6">
        <w:tc>
          <w:tcPr>
            <w:tcW w:w="3652" w:type="dxa"/>
          </w:tcPr>
          <w:p w:rsidR="00A357C8" w:rsidRPr="00493D93" w:rsidRDefault="00A357C8" w:rsidP="004518D6">
            <w:pPr>
              <w:spacing w:after="0" w:line="360" w:lineRule="auto"/>
            </w:pPr>
            <w:r w:rsidRPr="00493D93">
              <w:t>Purpose of visit:</w:t>
            </w:r>
          </w:p>
        </w:tc>
        <w:tc>
          <w:tcPr>
            <w:tcW w:w="5590" w:type="dxa"/>
          </w:tcPr>
          <w:p w:rsidR="00A357C8" w:rsidRPr="00493D93" w:rsidRDefault="00A357C8" w:rsidP="004518D6">
            <w:pPr>
              <w:spacing w:after="0" w:line="360" w:lineRule="auto"/>
            </w:pPr>
          </w:p>
        </w:tc>
      </w:tr>
    </w:tbl>
    <w:p w:rsidR="00A357C8" w:rsidRDefault="00A357C8" w:rsidP="00F44702">
      <w:pPr>
        <w:spacing w:after="0"/>
      </w:pPr>
    </w:p>
    <w:p w:rsidR="00EF23EE" w:rsidRPr="002A15F5" w:rsidRDefault="00EF23EE" w:rsidP="00F44702">
      <w:pPr>
        <w:spacing w:after="0"/>
        <w:rPr>
          <w:i/>
        </w:rPr>
      </w:pPr>
      <w:r w:rsidRPr="002A15F5">
        <w:rPr>
          <w:b/>
          <w:i/>
        </w:rPr>
        <w:t>INSTRUCTIONS</w:t>
      </w:r>
      <w:r w:rsidRPr="002A15F5">
        <w:rPr>
          <w:i/>
        </w:rPr>
        <w:t xml:space="preserve">: The aim of this outcome journal is to monitor changes in producer groups. These changes are </w:t>
      </w:r>
      <w:r w:rsidRPr="002A15F5">
        <w:rPr>
          <w:i/>
          <w:u w:val="single"/>
        </w:rPr>
        <w:t xml:space="preserve">your observations. </w:t>
      </w:r>
      <w:r w:rsidRPr="002A15F5">
        <w:rPr>
          <w:i/>
        </w:rPr>
        <w:t xml:space="preserve"> Hence, this tool should be used as guidance to structure your observations. DO NOT use the tool as focus group interview.  Instead, fill in for each question (change) below if you observed the change over the last month. In case you don’t know, you can informally ask </w:t>
      </w:r>
      <w:r w:rsidR="00EE45D8" w:rsidRPr="002A15F5">
        <w:rPr>
          <w:i/>
        </w:rPr>
        <w:t xml:space="preserve">around among </w:t>
      </w:r>
      <w:r w:rsidRPr="002A15F5">
        <w:rPr>
          <w:i/>
        </w:rPr>
        <w:t>members of the producer group</w:t>
      </w:r>
      <w:r w:rsidR="00EE45D8" w:rsidRPr="002A15F5">
        <w:rPr>
          <w:i/>
        </w:rPr>
        <w:t xml:space="preserve"> about their activities of that month</w:t>
      </w:r>
      <w:r w:rsidRPr="002A15F5">
        <w:rPr>
          <w:i/>
        </w:rPr>
        <w:t xml:space="preserve">.  </w:t>
      </w:r>
    </w:p>
    <w:p w:rsidR="00EF23EE" w:rsidRPr="002A15F5" w:rsidRDefault="00EF23EE" w:rsidP="00F44702">
      <w:pPr>
        <w:spacing w:after="0"/>
        <w:rPr>
          <w:i/>
        </w:rPr>
      </w:pPr>
    </w:p>
    <w:p w:rsidR="00EF23EE" w:rsidRPr="002A15F5" w:rsidRDefault="00EF23EE" w:rsidP="00EF23EE">
      <w:pPr>
        <w:spacing w:after="0"/>
      </w:pPr>
      <w:r w:rsidRPr="002A15F5">
        <w:t>Did the following changes occur in the producer group? (</w:t>
      </w:r>
      <w:r w:rsidR="00EE45D8" w:rsidRPr="002A15F5">
        <w:rPr>
          <w:i/>
        </w:rPr>
        <w:t>Use</w:t>
      </w:r>
      <w:r w:rsidRPr="002A15F5">
        <w:rPr>
          <w:i/>
        </w:rPr>
        <w:t xml:space="preserve"> code)</w:t>
      </w:r>
      <w:r w:rsidRPr="002A15F5">
        <w:t xml:space="preserve"> </w:t>
      </w:r>
    </w:p>
    <w:p w:rsidR="00EF23EE" w:rsidRPr="00EE45D8" w:rsidRDefault="00EF23EE" w:rsidP="00EF23EE">
      <w:pPr>
        <w:spacing w:after="0"/>
        <w:rPr>
          <w:i/>
          <w:sz w:val="24"/>
        </w:rPr>
      </w:pPr>
      <w:r w:rsidRPr="002A15F5">
        <w:rPr>
          <w:i/>
        </w:rPr>
        <w:t>If YES, continue with follow-up questions on the next page</w:t>
      </w:r>
      <w:r w:rsidRPr="00EE45D8">
        <w:rPr>
          <w:i/>
          <w:sz w:val="24"/>
        </w:rPr>
        <w:t>.</w:t>
      </w:r>
    </w:p>
    <w:p w:rsidR="00EF23EE" w:rsidRDefault="00EF23EE" w:rsidP="00F44702">
      <w:pPr>
        <w:spacing w:after="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046"/>
        <w:gridCol w:w="1196"/>
      </w:tblGrid>
      <w:tr w:rsidR="00A357C8" w:rsidRPr="00493D93" w:rsidTr="00493D93">
        <w:tc>
          <w:tcPr>
            <w:tcW w:w="8046" w:type="dxa"/>
          </w:tcPr>
          <w:p w:rsidR="00A357C8" w:rsidRPr="00493D93" w:rsidRDefault="00EF23EE" w:rsidP="00493D93">
            <w:pPr>
              <w:spacing w:after="0"/>
              <w:rPr>
                <w:b/>
              </w:rPr>
            </w:pPr>
            <w:r>
              <w:rPr>
                <w:b/>
                <w:sz w:val="24"/>
              </w:rPr>
              <w:t>Changes</w:t>
            </w:r>
          </w:p>
        </w:tc>
        <w:tc>
          <w:tcPr>
            <w:tcW w:w="1196" w:type="dxa"/>
          </w:tcPr>
          <w:p w:rsidR="00A357C8" w:rsidRPr="00493D93" w:rsidRDefault="00A357C8" w:rsidP="00493D93">
            <w:pPr>
              <w:spacing w:after="0"/>
            </w:pPr>
            <w:r w:rsidRPr="00493D93">
              <w:t>NO = 0; YES=1</w:t>
            </w:r>
          </w:p>
        </w:tc>
      </w:tr>
      <w:tr w:rsidR="00A357C8" w:rsidRPr="00493D93" w:rsidTr="00493D93">
        <w:tc>
          <w:tcPr>
            <w:tcW w:w="8046" w:type="dxa"/>
          </w:tcPr>
          <w:p w:rsidR="00A357C8" w:rsidRPr="00493D93" w:rsidRDefault="002A15F5" w:rsidP="002A15F5">
            <w:pPr>
              <w:pStyle w:val="ListParagraph"/>
              <w:numPr>
                <w:ilvl w:val="0"/>
                <w:numId w:val="1"/>
              </w:numPr>
              <w:spacing w:after="0" w:line="240" w:lineRule="auto"/>
            </w:pPr>
            <w:r>
              <w:t xml:space="preserve">Have </w:t>
            </w:r>
            <w:r w:rsidR="00A357C8" w:rsidRPr="00493D93">
              <w:t>goats be</w:t>
            </w:r>
            <w:r w:rsidR="00A357C8">
              <w:t>en treated since your last journal entry</w:t>
            </w:r>
            <w:r w:rsidR="00A357C8" w:rsidRPr="00493D93">
              <w:t>? (E3</w:t>
            </w:r>
            <w:r>
              <w:rPr>
                <w:rStyle w:val="FootnoteReference"/>
              </w:rPr>
              <w:footnoteReference w:id="1"/>
            </w:r>
            <w:r w:rsidR="00A357C8" w:rsidRPr="00493D93">
              <w:t>)</w:t>
            </w:r>
          </w:p>
        </w:tc>
        <w:tc>
          <w:tcPr>
            <w:tcW w:w="1196" w:type="dxa"/>
          </w:tcPr>
          <w:p w:rsidR="00A357C8" w:rsidRPr="00493D93" w:rsidRDefault="00A357C8" w:rsidP="00EE45D8">
            <w:pPr>
              <w:spacing w:after="0" w:line="240" w:lineRule="auto"/>
            </w:pPr>
          </w:p>
        </w:tc>
      </w:tr>
      <w:tr w:rsidR="00A357C8" w:rsidRPr="00493D93" w:rsidTr="00493D93">
        <w:tc>
          <w:tcPr>
            <w:tcW w:w="8046" w:type="dxa"/>
          </w:tcPr>
          <w:p w:rsidR="00A357C8" w:rsidRPr="00493D93" w:rsidRDefault="00A357C8" w:rsidP="00493D93">
            <w:pPr>
              <w:pStyle w:val="ListParagraph"/>
              <w:numPr>
                <w:ilvl w:val="0"/>
                <w:numId w:val="1"/>
              </w:numPr>
              <w:spacing w:after="0" w:line="360" w:lineRule="auto"/>
            </w:pPr>
            <w:r w:rsidRPr="00493D93">
              <w:t xml:space="preserve">Did the group </w:t>
            </w:r>
            <w:r>
              <w:t>sell goats since your last journal entry</w:t>
            </w:r>
            <w:r w:rsidRPr="00493D93">
              <w:t>? (E4)</w:t>
            </w:r>
          </w:p>
        </w:tc>
        <w:tc>
          <w:tcPr>
            <w:tcW w:w="1196" w:type="dxa"/>
          </w:tcPr>
          <w:p w:rsidR="00A357C8" w:rsidRPr="00493D93" w:rsidRDefault="00A357C8" w:rsidP="00493D93">
            <w:pPr>
              <w:spacing w:after="0" w:line="360" w:lineRule="auto"/>
            </w:pPr>
          </w:p>
        </w:tc>
      </w:tr>
      <w:tr w:rsidR="00A357C8" w:rsidRPr="00493D93" w:rsidTr="00493D93">
        <w:tc>
          <w:tcPr>
            <w:tcW w:w="8046" w:type="dxa"/>
          </w:tcPr>
          <w:p w:rsidR="00A357C8" w:rsidRPr="00493D93" w:rsidRDefault="00A357C8" w:rsidP="004B0943">
            <w:pPr>
              <w:pStyle w:val="ListParagraph"/>
              <w:numPr>
                <w:ilvl w:val="0"/>
                <w:numId w:val="1"/>
              </w:numPr>
              <w:spacing w:after="0" w:line="240" w:lineRule="auto"/>
            </w:pPr>
            <w:r w:rsidRPr="00493D93">
              <w:t>Have any actions been undertaken to follow up on the decisions in the IP meeting?</w:t>
            </w:r>
            <w:r>
              <w:t xml:space="preserve"> (</w:t>
            </w:r>
            <w:r w:rsidR="004B0943" w:rsidRPr="004B0943">
              <w:rPr>
                <w:i/>
              </w:rPr>
              <w:t>L</w:t>
            </w:r>
            <w:r w:rsidRPr="004B0943">
              <w:rPr>
                <w:i/>
              </w:rPr>
              <w:t>ook at the minutes of the last IP meeting</w:t>
            </w:r>
            <w:r w:rsidR="004B0943">
              <w:rPr>
                <w:i/>
              </w:rPr>
              <w:t xml:space="preserve"> to know possible actions</w:t>
            </w:r>
            <w:r>
              <w:t>)</w:t>
            </w:r>
            <w:r w:rsidRPr="00493D93">
              <w:t xml:space="preserve"> (G1)</w:t>
            </w:r>
            <w:r>
              <w:t xml:space="preserve"> </w:t>
            </w:r>
          </w:p>
        </w:tc>
        <w:tc>
          <w:tcPr>
            <w:tcW w:w="1196" w:type="dxa"/>
          </w:tcPr>
          <w:p w:rsidR="00A357C8" w:rsidRPr="00493D93" w:rsidRDefault="00A357C8" w:rsidP="00493D93">
            <w:pPr>
              <w:spacing w:after="0" w:line="240" w:lineRule="auto"/>
            </w:pPr>
          </w:p>
        </w:tc>
      </w:tr>
      <w:tr w:rsidR="00A357C8" w:rsidRPr="00493D93" w:rsidTr="00493D93">
        <w:tc>
          <w:tcPr>
            <w:tcW w:w="8046" w:type="dxa"/>
          </w:tcPr>
          <w:p w:rsidR="00A357C8" w:rsidRPr="00493D93" w:rsidRDefault="00A357C8" w:rsidP="00493D93">
            <w:pPr>
              <w:pStyle w:val="ListParagraph"/>
              <w:numPr>
                <w:ilvl w:val="0"/>
                <w:numId w:val="1"/>
              </w:numPr>
              <w:spacing w:after="0" w:line="240" w:lineRule="auto"/>
            </w:pPr>
            <w:r w:rsidRPr="00493D93">
              <w:t>Is the group using any new/different practices (e.g. feeding, housing, watering, breeding, etc) for goat production? (G2)</w:t>
            </w:r>
          </w:p>
        </w:tc>
        <w:tc>
          <w:tcPr>
            <w:tcW w:w="1196" w:type="dxa"/>
          </w:tcPr>
          <w:p w:rsidR="00A357C8" w:rsidRPr="00493D93" w:rsidRDefault="00A357C8" w:rsidP="00493D93">
            <w:pPr>
              <w:spacing w:after="0" w:line="240" w:lineRule="auto"/>
            </w:pPr>
          </w:p>
        </w:tc>
      </w:tr>
      <w:tr w:rsidR="00A357C8" w:rsidRPr="00493D93" w:rsidTr="00493D93">
        <w:tc>
          <w:tcPr>
            <w:tcW w:w="8046" w:type="dxa"/>
          </w:tcPr>
          <w:p w:rsidR="00A357C8" w:rsidRPr="00493D93" w:rsidRDefault="00A357C8" w:rsidP="004B0943">
            <w:pPr>
              <w:pStyle w:val="ListParagraph"/>
              <w:numPr>
                <w:ilvl w:val="0"/>
                <w:numId w:val="1"/>
              </w:numPr>
              <w:spacing w:after="0" w:line="240" w:lineRule="auto"/>
            </w:pPr>
            <w:r>
              <w:t>Have the</w:t>
            </w:r>
            <w:r w:rsidRPr="00493D93">
              <w:t xml:space="preserve"> producer group </w:t>
            </w:r>
            <w:r>
              <w:t xml:space="preserve">members </w:t>
            </w:r>
            <w:r w:rsidRPr="00493D93">
              <w:t>met</w:t>
            </w:r>
            <w:r>
              <w:t xml:space="preserve"> together or with members from </w:t>
            </w:r>
            <w:r w:rsidRPr="00493D93">
              <w:t>other producer groups</w:t>
            </w:r>
            <w:r>
              <w:t xml:space="preserve"> to exchange information about </w:t>
            </w:r>
            <w:r w:rsidR="004B0943">
              <w:t>goat</w:t>
            </w:r>
            <w:r>
              <w:t xml:space="preserve"> production</w:t>
            </w:r>
            <w:ins w:id="0" w:author="rev1" w:date="2011-10-25T11:31:00Z">
              <w:r w:rsidR="006B7AD2">
                <w:t xml:space="preserve"> and marketing</w:t>
              </w:r>
            </w:ins>
            <w:r w:rsidRPr="00493D93">
              <w:t>? (G5</w:t>
            </w:r>
            <w:r w:rsidR="002A15F5">
              <w:t xml:space="preserve"> &amp; G6</w:t>
            </w:r>
            <w:r w:rsidRPr="00493D93">
              <w:t>)</w:t>
            </w:r>
            <w:r w:rsidR="004B0943">
              <w:t xml:space="preserve"> </w:t>
            </w:r>
          </w:p>
        </w:tc>
        <w:tc>
          <w:tcPr>
            <w:tcW w:w="1196" w:type="dxa"/>
          </w:tcPr>
          <w:p w:rsidR="00A357C8" w:rsidRPr="00493D93" w:rsidRDefault="00A357C8" w:rsidP="00EE45D8">
            <w:pPr>
              <w:spacing w:after="0" w:line="240" w:lineRule="auto"/>
            </w:pPr>
          </w:p>
        </w:tc>
      </w:tr>
      <w:tr w:rsidR="00A357C8" w:rsidRPr="00493D93" w:rsidTr="00493D93">
        <w:tc>
          <w:tcPr>
            <w:tcW w:w="8046" w:type="dxa"/>
          </w:tcPr>
          <w:p w:rsidR="00A357C8" w:rsidRPr="00493D93" w:rsidRDefault="00A357C8" w:rsidP="00493D93">
            <w:pPr>
              <w:pStyle w:val="ListParagraph"/>
              <w:numPr>
                <w:ilvl w:val="0"/>
                <w:numId w:val="1"/>
              </w:numPr>
              <w:spacing w:after="0" w:line="360" w:lineRule="auto"/>
            </w:pPr>
            <w:commentRangeStart w:id="1"/>
            <w:r w:rsidRPr="00493D93">
              <w:t>Have new goat breeds been introduced in the group? (</w:t>
            </w:r>
            <w:proofErr w:type="spellStart"/>
            <w:r w:rsidRPr="00493D93">
              <w:t>A1</w:t>
            </w:r>
            <w:proofErr w:type="spellEnd"/>
            <w:r w:rsidRPr="00493D93">
              <w:t>)</w:t>
            </w:r>
            <w:commentRangeEnd w:id="1"/>
            <w:r w:rsidR="006B7AD2">
              <w:rPr>
                <w:rStyle w:val="CommentReference"/>
              </w:rPr>
              <w:commentReference w:id="1"/>
            </w:r>
          </w:p>
        </w:tc>
        <w:tc>
          <w:tcPr>
            <w:tcW w:w="1196" w:type="dxa"/>
          </w:tcPr>
          <w:p w:rsidR="00A357C8" w:rsidRPr="00493D93" w:rsidRDefault="00A357C8" w:rsidP="00493D93">
            <w:pPr>
              <w:spacing w:after="0" w:line="360" w:lineRule="auto"/>
            </w:pPr>
          </w:p>
        </w:tc>
      </w:tr>
      <w:tr w:rsidR="00A357C8" w:rsidRPr="00493D93" w:rsidTr="00493D93">
        <w:tc>
          <w:tcPr>
            <w:tcW w:w="8046" w:type="dxa"/>
          </w:tcPr>
          <w:p w:rsidR="00A357C8" w:rsidRPr="00493D93" w:rsidRDefault="00A357C8" w:rsidP="00493D93">
            <w:pPr>
              <w:pStyle w:val="ListParagraph"/>
              <w:numPr>
                <w:ilvl w:val="0"/>
                <w:numId w:val="1"/>
              </w:numPr>
              <w:spacing w:after="0" w:line="360" w:lineRule="auto"/>
            </w:pPr>
            <w:r w:rsidRPr="00493D93">
              <w:t xml:space="preserve">Has the group made any </w:t>
            </w:r>
            <w:commentRangeStart w:id="2"/>
            <w:r w:rsidRPr="00493D93">
              <w:t xml:space="preserve">contracts </w:t>
            </w:r>
            <w:commentRangeEnd w:id="2"/>
            <w:r w:rsidR="00935754">
              <w:rPr>
                <w:rStyle w:val="CommentReference"/>
              </w:rPr>
              <w:commentReference w:id="2"/>
            </w:r>
            <w:r w:rsidRPr="00493D93">
              <w:t>w</w:t>
            </w:r>
            <w:r>
              <w:t>ith buyers since your last journal entry</w:t>
            </w:r>
            <w:r w:rsidRPr="00493D93">
              <w:t>? (A2)</w:t>
            </w:r>
          </w:p>
        </w:tc>
        <w:tc>
          <w:tcPr>
            <w:tcW w:w="1196" w:type="dxa"/>
          </w:tcPr>
          <w:p w:rsidR="00A357C8" w:rsidRPr="00493D93" w:rsidRDefault="00A357C8" w:rsidP="00493D93">
            <w:pPr>
              <w:spacing w:after="0" w:line="360" w:lineRule="auto"/>
            </w:pPr>
          </w:p>
        </w:tc>
      </w:tr>
      <w:tr w:rsidR="00A357C8" w:rsidRPr="00493D93" w:rsidTr="00493D93">
        <w:tc>
          <w:tcPr>
            <w:tcW w:w="8046" w:type="dxa"/>
          </w:tcPr>
          <w:p w:rsidR="00A357C8" w:rsidRPr="00493D93" w:rsidRDefault="00A357C8" w:rsidP="00493D93">
            <w:pPr>
              <w:pStyle w:val="ListParagraph"/>
              <w:numPr>
                <w:ilvl w:val="0"/>
                <w:numId w:val="1"/>
              </w:numPr>
              <w:spacing w:after="0" w:line="240" w:lineRule="auto"/>
            </w:pPr>
            <w:r w:rsidRPr="00493D93">
              <w:t xml:space="preserve">Has the group been </w:t>
            </w:r>
            <w:commentRangeStart w:id="3"/>
            <w:r w:rsidRPr="00493D93">
              <w:t xml:space="preserve">resolving any problems </w:t>
            </w:r>
            <w:commentRangeEnd w:id="3"/>
            <w:r w:rsidR="00973AFF">
              <w:rPr>
                <w:rStyle w:val="CommentReference"/>
              </w:rPr>
              <w:commentReference w:id="3"/>
            </w:r>
            <w:r w:rsidRPr="00493D93">
              <w:t xml:space="preserve">with other actors (e.g. buyers, paravets, </w:t>
            </w:r>
            <w:proofErr w:type="gramStart"/>
            <w:r w:rsidRPr="00493D93">
              <w:t>government</w:t>
            </w:r>
            <w:proofErr w:type="gramEnd"/>
            <w:r w:rsidRPr="00493D93">
              <w:t>) without your involvement? (A3)</w:t>
            </w:r>
          </w:p>
        </w:tc>
        <w:tc>
          <w:tcPr>
            <w:tcW w:w="1196" w:type="dxa"/>
          </w:tcPr>
          <w:p w:rsidR="00A357C8" w:rsidRPr="00493D93" w:rsidRDefault="00A357C8" w:rsidP="00493D93">
            <w:pPr>
              <w:spacing w:after="0" w:line="240" w:lineRule="auto"/>
            </w:pPr>
          </w:p>
        </w:tc>
      </w:tr>
      <w:tr w:rsidR="00A357C8" w:rsidRPr="00493D93" w:rsidTr="00493D93">
        <w:tc>
          <w:tcPr>
            <w:tcW w:w="8046" w:type="dxa"/>
          </w:tcPr>
          <w:p w:rsidR="00A357C8" w:rsidRPr="00493D93" w:rsidRDefault="00A357C8" w:rsidP="00493D93">
            <w:pPr>
              <w:pStyle w:val="ListParagraph"/>
              <w:numPr>
                <w:ilvl w:val="0"/>
                <w:numId w:val="1"/>
              </w:numPr>
              <w:spacing w:after="0"/>
            </w:pPr>
            <w:r w:rsidRPr="00493D93">
              <w:t>Did any other changes in the producer group occur?</w:t>
            </w:r>
          </w:p>
        </w:tc>
        <w:tc>
          <w:tcPr>
            <w:tcW w:w="1196" w:type="dxa"/>
          </w:tcPr>
          <w:p w:rsidR="00A357C8" w:rsidRPr="00493D93" w:rsidRDefault="00A357C8" w:rsidP="00493D93">
            <w:pPr>
              <w:spacing w:after="0"/>
            </w:pPr>
          </w:p>
        </w:tc>
      </w:tr>
    </w:tbl>
    <w:p w:rsidR="00677BF2" w:rsidRDefault="00677BF2" w:rsidP="00E94BC6">
      <w:pPr>
        <w:spacing w:after="0"/>
        <w:rPr>
          <w:b/>
          <w:sz w:val="28"/>
        </w:rPr>
      </w:pPr>
    </w:p>
    <w:p w:rsidR="00677BF2" w:rsidRDefault="00677BF2" w:rsidP="00E94BC6">
      <w:pPr>
        <w:spacing w:after="0"/>
        <w:rPr>
          <w:b/>
          <w:sz w:val="28"/>
        </w:rPr>
      </w:pPr>
    </w:p>
    <w:p w:rsidR="00A357C8" w:rsidRDefault="00A357C8" w:rsidP="00E94BC6">
      <w:pPr>
        <w:spacing w:after="0"/>
        <w:rPr>
          <w:b/>
          <w:sz w:val="28"/>
        </w:rPr>
      </w:pPr>
      <w:r w:rsidRPr="00A724E1">
        <w:rPr>
          <w:b/>
          <w:sz w:val="28"/>
        </w:rPr>
        <w:t>Follow-up questions</w:t>
      </w:r>
    </w:p>
    <w:p w:rsidR="00A357C8" w:rsidRPr="002A15F5" w:rsidRDefault="002A15F5" w:rsidP="00E94BC6">
      <w:pPr>
        <w:spacing w:after="0"/>
        <w:rPr>
          <w:i/>
          <w:sz w:val="24"/>
          <w:szCs w:val="24"/>
        </w:rPr>
      </w:pPr>
      <w:r w:rsidRPr="002A15F5">
        <w:rPr>
          <w:b/>
          <w:i/>
          <w:sz w:val="24"/>
          <w:szCs w:val="24"/>
        </w:rPr>
        <w:t>INSTRUCTIONS</w:t>
      </w:r>
      <w:r w:rsidRPr="002A15F5">
        <w:rPr>
          <w:i/>
          <w:sz w:val="24"/>
          <w:szCs w:val="24"/>
        </w:rPr>
        <w:t>: The aim of this outcome journal is to monitor changes in producer groups</w:t>
      </w:r>
      <w:r>
        <w:rPr>
          <w:i/>
          <w:sz w:val="24"/>
          <w:szCs w:val="24"/>
        </w:rPr>
        <w:t xml:space="preserve"> on the basis of </w:t>
      </w:r>
      <w:r w:rsidRPr="002A15F5">
        <w:rPr>
          <w:i/>
          <w:sz w:val="24"/>
          <w:szCs w:val="24"/>
        </w:rPr>
        <w:t xml:space="preserve">your observations. Please write down </w:t>
      </w:r>
      <w:r w:rsidRPr="002A15F5">
        <w:rPr>
          <w:i/>
          <w:sz w:val="24"/>
          <w:szCs w:val="24"/>
          <w:u w:val="single"/>
        </w:rPr>
        <w:t>in your own words what you observed</w:t>
      </w:r>
      <w:r w:rsidR="00002C4C">
        <w:rPr>
          <w:i/>
          <w:sz w:val="24"/>
          <w:szCs w:val="24"/>
          <w:u w:val="single"/>
        </w:rPr>
        <w:t>, saw</w:t>
      </w:r>
      <w:r w:rsidR="004B0943">
        <w:rPr>
          <w:i/>
          <w:sz w:val="24"/>
          <w:szCs w:val="24"/>
          <w:u w:val="single"/>
        </w:rPr>
        <w:t xml:space="preserve"> or heard in the producer group</w:t>
      </w:r>
      <w:r w:rsidR="00A357C8" w:rsidRPr="002A15F5">
        <w:rPr>
          <w:i/>
          <w:sz w:val="24"/>
          <w:szCs w:val="24"/>
        </w:rPr>
        <w:t>. Use the questions below as guidance</w:t>
      </w:r>
      <w:r w:rsidRPr="002A15F5">
        <w:rPr>
          <w:i/>
          <w:sz w:val="24"/>
          <w:szCs w:val="24"/>
        </w:rPr>
        <w:t xml:space="preserve">, but </w:t>
      </w:r>
      <w:r>
        <w:rPr>
          <w:i/>
          <w:sz w:val="24"/>
          <w:szCs w:val="24"/>
        </w:rPr>
        <w:t>DO NOT</w:t>
      </w:r>
      <w:r w:rsidRPr="002A15F5">
        <w:rPr>
          <w:i/>
          <w:sz w:val="24"/>
          <w:szCs w:val="24"/>
        </w:rPr>
        <w:t xml:space="preserve"> use them as interview questions to the producers.</w:t>
      </w:r>
      <w:r w:rsidR="00A357C8" w:rsidRPr="002A15F5">
        <w:rPr>
          <w:i/>
          <w:sz w:val="24"/>
          <w:szCs w:val="24"/>
        </w:rPr>
        <w:t xml:space="preserve"> </w:t>
      </w:r>
      <w:r w:rsidR="004B0943">
        <w:rPr>
          <w:i/>
          <w:sz w:val="24"/>
          <w:szCs w:val="24"/>
        </w:rPr>
        <w:t xml:space="preserve">Write down all information that you think is relevant, even though it might not be explicitly asked in the guidance-questions. </w:t>
      </w:r>
    </w:p>
    <w:p w:rsidR="00A357C8" w:rsidRPr="00A724E1" w:rsidRDefault="00A357C8" w:rsidP="00E94BC6">
      <w:pPr>
        <w:spacing w:after="0"/>
        <w:rPr>
          <w:b/>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242"/>
      </w:tblGrid>
      <w:tr w:rsidR="00A357C8" w:rsidRPr="00493D93" w:rsidTr="00A5084F">
        <w:trPr>
          <w:trHeight w:val="450"/>
        </w:trPr>
        <w:tc>
          <w:tcPr>
            <w:tcW w:w="9242" w:type="dxa"/>
          </w:tcPr>
          <w:p w:rsidR="00A357C8" w:rsidRDefault="00A357C8" w:rsidP="00A345A7">
            <w:pPr>
              <w:pStyle w:val="ListParagraph"/>
              <w:numPr>
                <w:ilvl w:val="0"/>
                <w:numId w:val="2"/>
              </w:numPr>
              <w:spacing w:after="0"/>
              <w:ind w:left="360"/>
            </w:pPr>
            <w:r>
              <w:t>Animal treatment</w:t>
            </w:r>
            <w:r w:rsidR="002A15F5">
              <w:t xml:space="preserve"> </w:t>
            </w:r>
            <w:r w:rsidR="002A15F5" w:rsidRPr="002A15F5">
              <w:rPr>
                <w:i/>
              </w:rPr>
              <w:t>(Describe what you observed in the treatment of the animals)</w:t>
            </w:r>
          </w:p>
          <w:p w:rsidR="00A357C8" w:rsidRDefault="00A357C8" w:rsidP="00705828">
            <w:pPr>
              <w:pStyle w:val="ListParagraph"/>
              <w:numPr>
                <w:ilvl w:val="0"/>
                <w:numId w:val="5"/>
              </w:numPr>
              <w:spacing w:after="0"/>
              <w:ind w:left="720"/>
            </w:pPr>
            <w:commentRangeStart w:id="4"/>
            <w:r>
              <w:t xml:space="preserve">Why were </w:t>
            </w:r>
            <w:r w:rsidR="002A15F5">
              <w:t>the animals treated</w:t>
            </w:r>
            <w:r>
              <w:t>?</w:t>
            </w:r>
            <w:commentRangeEnd w:id="4"/>
            <w:r w:rsidR="00B15464">
              <w:rPr>
                <w:rStyle w:val="CommentReference"/>
              </w:rPr>
              <w:commentReference w:id="4"/>
            </w:r>
          </w:p>
          <w:p w:rsidR="002A15F5" w:rsidRDefault="002A15F5" w:rsidP="00705828">
            <w:pPr>
              <w:pStyle w:val="ListParagraph"/>
              <w:numPr>
                <w:ilvl w:val="0"/>
                <w:numId w:val="5"/>
              </w:numPr>
              <w:spacing w:after="0"/>
              <w:ind w:left="720"/>
            </w:pPr>
            <w:commentRangeStart w:id="5"/>
            <w:r>
              <w:t>How frequently were they treated since your last journal</w:t>
            </w:r>
            <w:commentRangeEnd w:id="5"/>
            <w:r w:rsidR="00B15464">
              <w:rPr>
                <w:rStyle w:val="CommentReference"/>
              </w:rPr>
              <w:commentReference w:id="5"/>
            </w:r>
            <w:r>
              <w:t>?</w:t>
            </w:r>
          </w:p>
          <w:p w:rsidR="00A357C8" w:rsidRDefault="00A357C8" w:rsidP="00A345A7">
            <w:pPr>
              <w:pStyle w:val="ListParagraph"/>
              <w:numPr>
                <w:ilvl w:val="0"/>
                <w:numId w:val="5"/>
              </w:numPr>
              <w:spacing w:after="0"/>
              <w:ind w:left="720"/>
            </w:pPr>
            <w:commentRangeStart w:id="6"/>
            <w:r>
              <w:t>Did the group actively request</w:t>
            </w:r>
            <w:ins w:id="7" w:author="rev1" w:date="2011-10-25T11:35:00Z">
              <w:r w:rsidR="002909F7">
                <w:t>/approach</w:t>
              </w:r>
            </w:ins>
            <w:r>
              <w:t xml:space="preserve"> the paravet to treat their goats</w:t>
            </w:r>
            <w:commentRangeEnd w:id="6"/>
            <w:r w:rsidR="002909F7">
              <w:rPr>
                <w:rStyle w:val="CommentReference"/>
              </w:rPr>
              <w:commentReference w:id="6"/>
            </w:r>
            <w:r>
              <w:t>? (G4)</w:t>
            </w:r>
          </w:p>
          <w:p w:rsidR="00A357C8" w:rsidRDefault="00A357C8" w:rsidP="00A345A7">
            <w:pPr>
              <w:pStyle w:val="ListParagraph"/>
              <w:numPr>
                <w:ilvl w:val="0"/>
                <w:numId w:val="5"/>
              </w:numPr>
              <w:spacing w:after="0"/>
              <w:ind w:left="720"/>
            </w:pPr>
            <w:r>
              <w:t>Has the group been paying for paravet services? (G4)</w:t>
            </w:r>
          </w:p>
          <w:p w:rsidR="00A357C8" w:rsidRPr="00493D93" w:rsidRDefault="00A357C8" w:rsidP="00A345A7">
            <w:pPr>
              <w:pStyle w:val="ListParagraph"/>
              <w:numPr>
                <w:ilvl w:val="0"/>
                <w:numId w:val="5"/>
              </w:numPr>
              <w:spacing w:after="0"/>
              <w:ind w:left="720"/>
            </w:pPr>
            <w:r>
              <w:t xml:space="preserve">Is the group satisfied with the </w:t>
            </w:r>
            <w:commentRangeStart w:id="8"/>
            <w:r>
              <w:t xml:space="preserve">services of the </w:t>
            </w:r>
            <w:proofErr w:type="spellStart"/>
            <w:r>
              <w:t>paravet</w:t>
            </w:r>
            <w:commentRangeEnd w:id="8"/>
            <w:proofErr w:type="spellEnd"/>
            <w:r w:rsidR="002909F7">
              <w:rPr>
                <w:rStyle w:val="CommentReference"/>
              </w:rPr>
              <w:commentReference w:id="8"/>
            </w:r>
            <w:r>
              <w:t>?</w:t>
            </w:r>
            <w:r w:rsidR="002A15F5">
              <w:t>(</w:t>
            </w:r>
            <w:proofErr w:type="spellStart"/>
            <w:r w:rsidR="002A15F5">
              <w:t>G3</w:t>
            </w:r>
            <w:proofErr w:type="spellEnd"/>
            <w:r w:rsidR="002A15F5">
              <w:t xml:space="preserve"> – </w:t>
            </w:r>
            <w:proofErr w:type="spellStart"/>
            <w:r w:rsidR="002A15F5">
              <w:t>paravet</w:t>
            </w:r>
            <w:proofErr w:type="spellEnd"/>
            <w:r w:rsidR="002A15F5">
              <w:t>)</w:t>
            </w:r>
          </w:p>
        </w:tc>
      </w:tr>
      <w:tr w:rsidR="00A357C8" w:rsidRPr="00493D93" w:rsidTr="00A345A7">
        <w:trPr>
          <w:trHeight w:val="2348"/>
        </w:trPr>
        <w:tc>
          <w:tcPr>
            <w:tcW w:w="9242" w:type="dxa"/>
          </w:tcPr>
          <w:p w:rsidR="00A357C8" w:rsidRPr="00493D93" w:rsidRDefault="00A357C8" w:rsidP="00BF2363">
            <w:pPr>
              <w:spacing w:after="0" w:line="240" w:lineRule="auto"/>
            </w:pPr>
            <w:r w:rsidRPr="00493D93">
              <w:t>Description of the change:</w:t>
            </w:r>
          </w:p>
        </w:tc>
      </w:tr>
      <w:tr w:rsidR="00A357C8" w:rsidRPr="00493D93" w:rsidTr="00DC03CA">
        <w:trPr>
          <w:trHeight w:val="450"/>
        </w:trPr>
        <w:tc>
          <w:tcPr>
            <w:tcW w:w="9242" w:type="dxa"/>
          </w:tcPr>
          <w:p w:rsidR="00A357C8" w:rsidRDefault="00A357C8" w:rsidP="00705828">
            <w:pPr>
              <w:pStyle w:val="ListParagraph"/>
              <w:numPr>
                <w:ilvl w:val="0"/>
                <w:numId w:val="2"/>
              </w:numPr>
              <w:spacing w:after="0"/>
              <w:ind w:left="360"/>
            </w:pPr>
            <w:commentRangeStart w:id="9"/>
            <w:r>
              <w:t>Goat sales</w:t>
            </w:r>
            <w:r w:rsidR="004B0943">
              <w:t xml:space="preserve"> (</w:t>
            </w:r>
            <w:r w:rsidR="004B0943" w:rsidRPr="002A15F5">
              <w:rPr>
                <w:i/>
              </w:rPr>
              <w:t xml:space="preserve">Describe what you observed in the </w:t>
            </w:r>
            <w:r w:rsidR="004B0943">
              <w:rPr>
                <w:i/>
              </w:rPr>
              <w:t>sales</w:t>
            </w:r>
            <w:r w:rsidR="004B0943" w:rsidRPr="002A15F5">
              <w:rPr>
                <w:i/>
              </w:rPr>
              <w:t xml:space="preserve"> of</w:t>
            </w:r>
            <w:r w:rsidR="004B0943">
              <w:rPr>
                <w:i/>
              </w:rPr>
              <w:t xml:space="preserve"> goats</w:t>
            </w:r>
            <w:r w:rsidR="004B0943" w:rsidRPr="002A15F5">
              <w:rPr>
                <w:i/>
              </w:rPr>
              <w:t>)</w:t>
            </w:r>
            <w:commentRangeEnd w:id="9"/>
            <w:r w:rsidR="002269D2">
              <w:rPr>
                <w:rStyle w:val="CommentReference"/>
              </w:rPr>
              <w:commentReference w:id="9"/>
            </w:r>
          </w:p>
          <w:p w:rsidR="00A357C8" w:rsidRDefault="00A357C8" w:rsidP="00A345A7">
            <w:pPr>
              <w:pStyle w:val="ListParagraph"/>
              <w:numPr>
                <w:ilvl w:val="0"/>
                <w:numId w:val="7"/>
              </w:numPr>
              <w:spacing w:after="0"/>
              <w:ind w:left="720"/>
            </w:pPr>
            <w:r>
              <w:t>How did the producers decide to s</w:t>
            </w:r>
            <w:ins w:id="10" w:author="rev1" w:date="2011-10-25T11:40:00Z">
              <w:r w:rsidR="003E1783">
                <w:t>ell</w:t>
              </w:r>
            </w:ins>
            <w:del w:id="11" w:author="rev1" w:date="2011-10-25T11:40:00Z">
              <w:r w:rsidDel="003E1783">
                <w:delText>ale</w:delText>
              </w:r>
            </w:del>
            <w:r>
              <w:t xml:space="preserve"> the animals?</w:t>
            </w:r>
          </w:p>
          <w:p w:rsidR="00A357C8" w:rsidRDefault="00A357C8" w:rsidP="00705828">
            <w:pPr>
              <w:pStyle w:val="ListParagraph"/>
              <w:numPr>
                <w:ilvl w:val="0"/>
                <w:numId w:val="7"/>
              </w:numPr>
              <w:spacing w:after="0"/>
              <w:ind w:left="720"/>
            </w:pPr>
            <w:r>
              <w:t>How did the producers organise the sales?</w:t>
            </w:r>
            <w:ins w:id="12" w:author="rev1" w:date="2011-10-25T11:41:00Z">
              <w:r w:rsidR="002269D2">
                <w:t xml:space="preserve"> Who took the lead in organising?</w:t>
              </w:r>
            </w:ins>
          </w:p>
          <w:p w:rsidR="00A357C8" w:rsidRPr="00493D93" w:rsidRDefault="00A357C8" w:rsidP="00A345A7">
            <w:pPr>
              <w:pStyle w:val="ListParagraph"/>
              <w:numPr>
                <w:ilvl w:val="0"/>
                <w:numId w:val="7"/>
              </w:numPr>
              <w:spacing w:after="0"/>
              <w:ind w:left="720"/>
            </w:pPr>
            <w:r>
              <w:t>When</w:t>
            </w:r>
            <w:ins w:id="13" w:author="rev1" w:date="2011-10-25T11:43:00Z">
              <w:r w:rsidR="00321FE1">
                <w:t>, how many and where</w:t>
              </w:r>
            </w:ins>
            <w:r>
              <w:t xml:space="preserve"> were the animals sold?</w:t>
            </w:r>
          </w:p>
        </w:tc>
      </w:tr>
      <w:tr w:rsidR="00A357C8" w:rsidRPr="00493D93" w:rsidTr="00A345A7">
        <w:trPr>
          <w:trHeight w:val="2123"/>
        </w:trPr>
        <w:tc>
          <w:tcPr>
            <w:tcW w:w="9242" w:type="dxa"/>
          </w:tcPr>
          <w:p w:rsidR="00A357C8" w:rsidRDefault="00A357C8" w:rsidP="00BF2363">
            <w:pPr>
              <w:spacing w:after="0" w:line="240" w:lineRule="auto"/>
            </w:pPr>
            <w:r w:rsidRPr="00493D93">
              <w:t>Description of the change:</w:t>
            </w: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Pr="00493D93" w:rsidRDefault="00A357C8" w:rsidP="00BF2363">
            <w:pPr>
              <w:spacing w:after="0" w:line="240" w:lineRule="auto"/>
            </w:pPr>
          </w:p>
        </w:tc>
      </w:tr>
      <w:tr w:rsidR="00A357C8" w:rsidRPr="00493D93" w:rsidTr="007545E3">
        <w:trPr>
          <w:trHeight w:val="450"/>
        </w:trPr>
        <w:tc>
          <w:tcPr>
            <w:tcW w:w="9242" w:type="dxa"/>
          </w:tcPr>
          <w:p w:rsidR="00A357C8" w:rsidRDefault="00A357C8" w:rsidP="00A345A7">
            <w:pPr>
              <w:pStyle w:val="ListParagraph"/>
              <w:numPr>
                <w:ilvl w:val="0"/>
                <w:numId w:val="2"/>
              </w:numPr>
              <w:spacing w:after="0"/>
              <w:ind w:left="360"/>
            </w:pPr>
            <w:commentRangeStart w:id="14"/>
            <w:r>
              <w:t>Actions after IP meeting</w:t>
            </w:r>
            <w:r w:rsidR="004B0943">
              <w:t xml:space="preserve"> </w:t>
            </w:r>
            <w:commentRangeEnd w:id="14"/>
            <w:r w:rsidR="006068AB">
              <w:rPr>
                <w:rStyle w:val="CommentReference"/>
              </w:rPr>
              <w:commentReference w:id="14"/>
            </w:r>
            <w:r w:rsidR="004B0943">
              <w:t>(</w:t>
            </w:r>
            <w:r w:rsidR="004B0943" w:rsidRPr="002A15F5">
              <w:rPr>
                <w:i/>
              </w:rPr>
              <w:t xml:space="preserve">Describe what you observed in the </w:t>
            </w:r>
            <w:r w:rsidR="004B0943">
              <w:rPr>
                <w:i/>
              </w:rPr>
              <w:t>actions they undertook</w:t>
            </w:r>
            <w:r w:rsidR="004B0943" w:rsidRPr="002A15F5">
              <w:rPr>
                <w:i/>
              </w:rPr>
              <w:t>)</w:t>
            </w:r>
          </w:p>
          <w:p w:rsidR="00A357C8" w:rsidRDefault="00A357C8" w:rsidP="00A345A7">
            <w:pPr>
              <w:pStyle w:val="ListParagraph"/>
              <w:numPr>
                <w:ilvl w:val="0"/>
                <w:numId w:val="9"/>
              </w:numPr>
              <w:spacing w:after="0"/>
              <w:ind w:left="720"/>
            </w:pPr>
            <w:r>
              <w:t>What actions were undertaken?</w:t>
            </w:r>
          </w:p>
          <w:p w:rsidR="00A357C8" w:rsidRDefault="00A357C8" w:rsidP="00A345A7">
            <w:pPr>
              <w:pStyle w:val="ListParagraph"/>
              <w:numPr>
                <w:ilvl w:val="0"/>
                <w:numId w:val="9"/>
              </w:numPr>
              <w:spacing w:after="0"/>
              <w:ind w:left="720"/>
            </w:pPr>
            <w:r>
              <w:t>When were the actions undertaken?</w:t>
            </w:r>
          </w:p>
          <w:p w:rsidR="00A357C8" w:rsidRPr="00493D93" w:rsidRDefault="00A357C8" w:rsidP="00A345A7">
            <w:pPr>
              <w:pStyle w:val="ListParagraph"/>
              <w:numPr>
                <w:ilvl w:val="0"/>
                <w:numId w:val="9"/>
              </w:numPr>
              <w:spacing w:after="0"/>
              <w:ind w:left="720"/>
            </w:pPr>
            <w:r>
              <w:t>Who undertook the action?</w:t>
            </w:r>
          </w:p>
        </w:tc>
      </w:tr>
      <w:tr w:rsidR="00A357C8" w:rsidRPr="00493D93" w:rsidTr="00A345A7">
        <w:trPr>
          <w:trHeight w:val="2150"/>
        </w:trPr>
        <w:tc>
          <w:tcPr>
            <w:tcW w:w="9242" w:type="dxa"/>
          </w:tcPr>
          <w:p w:rsidR="00A357C8" w:rsidRPr="00493D93" w:rsidRDefault="00A357C8" w:rsidP="00BF2363">
            <w:pPr>
              <w:spacing w:after="0" w:line="240" w:lineRule="auto"/>
            </w:pPr>
            <w:r w:rsidRPr="00493D93">
              <w:lastRenderedPageBreak/>
              <w:t>Description of the change:</w:t>
            </w:r>
          </w:p>
        </w:tc>
      </w:tr>
      <w:tr w:rsidR="00A357C8" w:rsidRPr="00493D93" w:rsidTr="00AB4302">
        <w:trPr>
          <w:trHeight w:val="450"/>
        </w:trPr>
        <w:tc>
          <w:tcPr>
            <w:tcW w:w="9242" w:type="dxa"/>
          </w:tcPr>
          <w:p w:rsidR="00A357C8" w:rsidRDefault="00A357C8" w:rsidP="00A345A7">
            <w:pPr>
              <w:pStyle w:val="ListParagraph"/>
              <w:numPr>
                <w:ilvl w:val="0"/>
                <w:numId w:val="2"/>
              </w:numPr>
              <w:spacing w:after="0"/>
              <w:ind w:left="360"/>
            </w:pPr>
            <w:r>
              <w:t>New/different practices:</w:t>
            </w:r>
            <w:r w:rsidR="004B0943">
              <w:t xml:space="preserve"> (</w:t>
            </w:r>
            <w:commentRangeStart w:id="15"/>
            <w:r w:rsidR="004B0943" w:rsidRPr="002A15F5">
              <w:rPr>
                <w:i/>
              </w:rPr>
              <w:t xml:space="preserve">Describe what </w:t>
            </w:r>
            <w:r w:rsidR="004B0943">
              <w:rPr>
                <w:i/>
              </w:rPr>
              <w:t xml:space="preserve">change </w:t>
            </w:r>
            <w:r w:rsidR="004B0943" w:rsidRPr="002A15F5">
              <w:rPr>
                <w:i/>
              </w:rPr>
              <w:t xml:space="preserve">you observed in </w:t>
            </w:r>
            <w:r w:rsidR="004B0943">
              <w:rPr>
                <w:i/>
              </w:rPr>
              <w:t>practices of goat keeping</w:t>
            </w:r>
            <w:commentRangeEnd w:id="15"/>
            <w:r w:rsidR="006068AB">
              <w:rPr>
                <w:rStyle w:val="CommentReference"/>
              </w:rPr>
              <w:commentReference w:id="15"/>
            </w:r>
            <w:r w:rsidR="004B0943" w:rsidRPr="002A15F5">
              <w:rPr>
                <w:i/>
              </w:rPr>
              <w:t>)</w:t>
            </w:r>
          </w:p>
          <w:p w:rsidR="00A357C8" w:rsidRDefault="00A357C8" w:rsidP="00A345A7">
            <w:pPr>
              <w:pStyle w:val="ListParagraph"/>
              <w:numPr>
                <w:ilvl w:val="0"/>
                <w:numId w:val="10"/>
              </w:numPr>
              <w:spacing w:after="0"/>
              <w:ind w:left="720"/>
            </w:pPr>
            <w:r>
              <w:t>What new practice has been used?</w:t>
            </w:r>
          </w:p>
          <w:p w:rsidR="004B0943" w:rsidRDefault="004B0943" w:rsidP="00A345A7">
            <w:pPr>
              <w:pStyle w:val="ListParagraph"/>
              <w:numPr>
                <w:ilvl w:val="0"/>
                <w:numId w:val="10"/>
              </w:numPr>
              <w:spacing w:after="0"/>
              <w:ind w:left="720"/>
            </w:pPr>
            <w:r>
              <w:t>Why did they start to use the new practice?</w:t>
            </w:r>
          </w:p>
          <w:p w:rsidR="00A357C8" w:rsidRPr="00493D93" w:rsidRDefault="00A357C8" w:rsidP="004B0943">
            <w:pPr>
              <w:pStyle w:val="ListParagraph"/>
              <w:numPr>
                <w:ilvl w:val="0"/>
                <w:numId w:val="10"/>
              </w:numPr>
              <w:spacing w:after="0"/>
              <w:ind w:left="720"/>
            </w:pPr>
            <w:r>
              <w:t>When did they start to use the new practice?</w:t>
            </w:r>
          </w:p>
        </w:tc>
      </w:tr>
      <w:tr w:rsidR="00A357C8" w:rsidRPr="00493D93" w:rsidTr="004B0943">
        <w:trPr>
          <w:trHeight w:val="2687"/>
        </w:trPr>
        <w:tc>
          <w:tcPr>
            <w:tcW w:w="9242" w:type="dxa"/>
          </w:tcPr>
          <w:p w:rsidR="00A357C8" w:rsidRDefault="00A357C8" w:rsidP="00BF2363">
            <w:pPr>
              <w:spacing w:after="0" w:line="240" w:lineRule="auto"/>
            </w:pPr>
            <w:r w:rsidRPr="00493D93">
              <w:t>Description of the change:</w:t>
            </w: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Pr="00493D93" w:rsidRDefault="00A357C8" w:rsidP="00BF2363">
            <w:pPr>
              <w:spacing w:after="0" w:line="240" w:lineRule="auto"/>
            </w:pPr>
          </w:p>
        </w:tc>
      </w:tr>
      <w:tr w:rsidR="00A357C8" w:rsidRPr="00493D93" w:rsidTr="0072126C">
        <w:trPr>
          <w:trHeight w:val="450"/>
        </w:trPr>
        <w:tc>
          <w:tcPr>
            <w:tcW w:w="9242" w:type="dxa"/>
          </w:tcPr>
          <w:p w:rsidR="00A357C8" w:rsidRDefault="00A357C8" w:rsidP="00A345A7">
            <w:pPr>
              <w:pStyle w:val="ListParagraph"/>
              <w:numPr>
                <w:ilvl w:val="0"/>
                <w:numId w:val="2"/>
              </w:numPr>
              <w:spacing w:after="0"/>
              <w:ind w:left="360"/>
            </w:pPr>
            <w:r>
              <w:t>Meeting other producer groups</w:t>
            </w:r>
            <w:r w:rsidR="004B0943">
              <w:t xml:space="preserve"> (</w:t>
            </w:r>
            <w:r w:rsidR="004B0943" w:rsidRPr="002A15F5">
              <w:rPr>
                <w:i/>
              </w:rPr>
              <w:t>Describe what you observed</w:t>
            </w:r>
            <w:r w:rsidR="004B0943">
              <w:rPr>
                <w:i/>
              </w:rPr>
              <w:t>/heard)</w:t>
            </w:r>
          </w:p>
          <w:p w:rsidR="00A357C8" w:rsidRDefault="00A357C8" w:rsidP="00A345A7">
            <w:pPr>
              <w:pStyle w:val="ListParagraph"/>
              <w:numPr>
                <w:ilvl w:val="0"/>
                <w:numId w:val="11"/>
              </w:numPr>
              <w:spacing w:after="0"/>
              <w:ind w:left="720"/>
            </w:pPr>
            <w:r>
              <w:t>Who met?</w:t>
            </w:r>
          </w:p>
          <w:p w:rsidR="00A357C8" w:rsidRDefault="00A357C8" w:rsidP="00A345A7">
            <w:pPr>
              <w:pStyle w:val="ListParagraph"/>
              <w:numPr>
                <w:ilvl w:val="0"/>
                <w:numId w:val="11"/>
              </w:numPr>
              <w:spacing w:after="0"/>
              <w:ind w:left="720"/>
            </w:pPr>
            <w:r>
              <w:t>Where and when did they meet</w:t>
            </w:r>
            <w:del w:id="16" w:author="rev1" w:date="2011-10-25T11:48:00Z">
              <w:r w:rsidDel="00766D3E">
                <w:delText xml:space="preserve"> each other</w:delText>
              </w:r>
            </w:del>
            <w:r>
              <w:t>?</w:t>
            </w:r>
          </w:p>
          <w:p w:rsidR="00A357C8" w:rsidRDefault="00A357C8" w:rsidP="00A345A7">
            <w:pPr>
              <w:pStyle w:val="ListParagraph"/>
              <w:numPr>
                <w:ilvl w:val="0"/>
                <w:numId w:val="11"/>
              </w:numPr>
              <w:spacing w:after="0"/>
              <w:ind w:left="720"/>
            </w:pPr>
            <w:r>
              <w:t>Why did they meet</w:t>
            </w:r>
            <w:del w:id="17" w:author="rev1" w:date="2011-10-25T11:48:00Z">
              <w:r w:rsidDel="00766D3E">
                <w:delText xml:space="preserve"> each other</w:delText>
              </w:r>
            </w:del>
            <w:r>
              <w:t>? (</w:t>
            </w:r>
            <w:proofErr w:type="gramStart"/>
            <w:r>
              <w:t>i.e</w:t>
            </w:r>
            <w:proofErr w:type="gramEnd"/>
            <w:r>
              <w:t>. what was the purpose?)</w:t>
            </w:r>
            <w:ins w:id="18" w:author="rev1" w:date="2011-10-25T11:45:00Z">
              <w:r w:rsidR="00705B1D">
                <w:t xml:space="preserve"> </w:t>
              </w:r>
              <w:proofErr w:type="gramStart"/>
              <w:r w:rsidR="00705B1D">
                <w:t>who</w:t>
              </w:r>
              <w:proofErr w:type="gramEnd"/>
              <w:r w:rsidR="00705B1D">
                <w:t xml:space="preserve"> took the lead in organising these meetings??</w:t>
              </w:r>
            </w:ins>
          </w:p>
          <w:p w:rsidR="00A357C8" w:rsidRDefault="00A357C8" w:rsidP="00A345A7">
            <w:pPr>
              <w:pStyle w:val="ListParagraph"/>
              <w:numPr>
                <w:ilvl w:val="0"/>
                <w:numId w:val="11"/>
              </w:numPr>
              <w:spacing w:after="0"/>
              <w:ind w:left="720"/>
            </w:pPr>
            <w:r>
              <w:t>What was decided?</w:t>
            </w:r>
          </w:p>
          <w:p w:rsidR="00A357C8" w:rsidRPr="00493D93" w:rsidRDefault="00A357C8" w:rsidP="00A345A7">
            <w:pPr>
              <w:pStyle w:val="ListParagraph"/>
              <w:numPr>
                <w:ilvl w:val="0"/>
                <w:numId w:val="11"/>
              </w:numPr>
              <w:spacing w:after="0"/>
              <w:ind w:left="720"/>
            </w:pPr>
            <w:r>
              <w:t>Were any actions undertaken after the meeting? If so, what actions? By whom? When?</w:t>
            </w:r>
          </w:p>
        </w:tc>
      </w:tr>
      <w:tr w:rsidR="00A357C8" w:rsidRPr="00493D93" w:rsidTr="004B0943">
        <w:trPr>
          <w:trHeight w:val="3302"/>
        </w:trPr>
        <w:tc>
          <w:tcPr>
            <w:tcW w:w="9242" w:type="dxa"/>
          </w:tcPr>
          <w:p w:rsidR="00A357C8" w:rsidRPr="00493D93" w:rsidRDefault="00A357C8" w:rsidP="00BF2363">
            <w:pPr>
              <w:spacing w:after="0" w:line="240" w:lineRule="auto"/>
            </w:pPr>
            <w:r w:rsidRPr="00493D93">
              <w:t>Description of the change:</w:t>
            </w:r>
          </w:p>
        </w:tc>
      </w:tr>
      <w:tr w:rsidR="00A357C8" w:rsidRPr="00493D93" w:rsidTr="000D720C">
        <w:trPr>
          <w:trHeight w:val="450"/>
        </w:trPr>
        <w:tc>
          <w:tcPr>
            <w:tcW w:w="9242" w:type="dxa"/>
          </w:tcPr>
          <w:p w:rsidR="00A357C8" w:rsidRDefault="00A357C8" w:rsidP="00A345A7">
            <w:pPr>
              <w:pStyle w:val="ListParagraph"/>
              <w:numPr>
                <w:ilvl w:val="0"/>
                <w:numId w:val="2"/>
              </w:numPr>
              <w:spacing w:after="0"/>
              <w:ind w:left="360"/>
            </w:pPr>
            <w:commentRangeStart w:id="19"/>
            <w:r>
              <w:t>New goat breed</w:t>
            </w:r>
            <w:r w:rsidR="004B0943">
              <w:t xml:space="preserve"> (</w:t>
            </w:r>
            <w:r w:rsidR="004B0943" w:rsidRPr="002A15F5">
              <w:rPr>
                <w:i/>
              </w:rPr>
              <w:t>Describe what you observed</w:t>
            </w:r>
            <w:r w:rsidR="004B0943">
              <w:rPr>
                <w:i/>
              </w:rPr>
              <w:t>/heard)</w:t>
            </w:r>
            <w:commentRangeEnd w:id="19"/>
            <w:r w:rsidR="00766D3E">
              <w:rPr>
                <w:rStyle w:val="CommentReference"/>
              </w:rPr>
              <w:commentReference w:id="19"/>
            </w:r>
          </w:p>
          <w:p w:rsidR="00A357C8" w:rsidRDefault="00A357C8" w:rsidP="00A345A7">
            <w:pPr>
              <w:pStyle w:val="ListParagraph"/>
              <w:numPr>
                <w:ilvl w:val="0"/>
                <w:numId w:val="13"/>
              </w:numPr>
              <w:spacing w:after="0"/>
              <w:ind w:left="720"/>
            </w:pPr>
            <w:r>
              <w:t>What new goat breed has been introduced?</w:t>
            </w:r>
          </w:p>
          <w:p w:rsidR="004B0943" w:rsidRDefault="004B0943" w:rsidP="00A345A7">
            <w:pPr>
              <w:pStyle w:val="ListParagraph"/>
              <w:numPr>
                <w:ilvl w:val="0"/>
                <w:numId w:val="13"/>
              </w:numPr>
              <w:spacing w:after="0"/>
              <w:ind w:left="720"/>
            </w:pPr>
            <w:r>
              <w:t>Why did they start to use the new breed?</w:t>
            </w:r>
          </w:p>
          <w:p w:rsidR="00A357C8" w:rsidRDefault="00A357C8" w:rsidP="00A345A7">
            <w:pPr>
              <w:pStyle w:val="ListParagraph"/>
              <w:numPr>
                <w:ilvl w:val="0"/>
                <w:numId w:val="13"/>
              </w:numPr>
              <w:spacing w:after="0"/>
              <w:ind w:left="720"/>
            </w:pPr>
            <w:r>
              <w:t>By whom has it been introduced?</w:t>
            </w:r>
          </w:p>
          <w:p w:rsidR="00A357C8" w:rsidRPr="00493D93" w:rsidRDefault="00A357C8" w:rsidP="004B0943">
            <w:pPr>
              <w:pStyle w:val="ListParagraph"/>
              <w:numPr>
                <w:ilvl w:val="0"/>
                <w:numId w:val="13"/>
              </w:numPr>
              <w:spacing w:after="0"/>
              <w:ind w:left="720"/>
            </w:pPr>
            <w:r>
              <w:t>When did they start to use the new breed?</w:t>
            </w:r>
          </w:p>
        </w:tc>
      </w:tr>
      <w:tr w:rsidR="00A357C8" w:rsidRPr="00493D93" w:rsidTr="004B0943">
        <w:trPr>
          <w:trHeight w:val="3064"/>
        </w:trPr>
        <w:tc>
          <w:tcPr>
            <w:tcW w:w="9242" w:type="dxa"/>
          </w:tcPr>
          <w:p w:rsidR="00A357C8" w:rsidRPr="00493D93" w:rsidRDefault="00A357C8" w:rsidP="00BF2363">
            <w:pPr>
              <w:spacing w:after="0" w:line="240" w:lineRule="auto"/>
            </w:pPr>
            <w:r w:rsidRPr="00493D93">
              <w:lastRenderedPageBreak/>
              <w:t>Description of the change:</w:t>
            </w:r>
          </w:p>
        </w:tc>
      </w:tr>
      <w:tr w:rsidR="00A357C8" w:rsidRPr="00493D93" w:rsidTr="000962E5">
        <w:trPr>
          <w:trHeight w:val="450"/>
        </w:trPr>
        <w:tc>
          <w:tcPr>
            <w:tcW w:w="9242" w:type="dxa"/>
          </w:tcPr>
          <w:p w:rsidR="00A357C8" w:rsidRDefault="004B0943" w:rsidP="00A345A7">
            <w:pPr>
              <w:pStyle w:val="ListParagraph"/>
              <w:numPr>
                <w:ilvl w:val="0"/>
                <w:numId w:val="2"/>
              </w:numPr>
              <w:spacing w:after="0"/>
              <w:ind w:left="360"/>
            </w:pPr>
            <w:r>
              <w:br w:type="page"/>
            </w:r>
            <w:commentRangeStart w:id="20"/>
            <w:r w:rsidR="00A357C8">
              <w:t>Contracts</w:t>
            </w:r>
            <w:commentRangeEnd w:id="20"/>
            <w:r w:rsidR="00A216B9">
              <w:rPr>
                <w:rStyle w:val="CommentReference"/>
              </w:rPr>
              <w:commentReference w:id="20"/>
            </w:r>
            <w:r w:rsidR="00A357C8">
              <w:t xml:space="preserve"> with buyers:</w:t>
            </w:r>
            <w:r>
              <w:t xml:space="preserve"> (</w:t>
            </w:r>
            <w:r w:rsidRPr="002A15F5">
              <w:rPr>
                <w:i/>
              </w:rPr>
              <w:t>Describe what you observed</w:t>
            </w:r>
            <w:r>
              <w:rPr>
                <w:i/>
              </w:rPr>
              <w:t>/heard about the contract with buyers)</w:t>
            </w:r>
          </w:p>
          <w:p w:rsidR="00A357C8" w:rsidRDefault="00A357C8" w:rsidP="00A345A7">
            <w:pPr>
              <w:pStyle w:val="ListParagraph"/>
              <w:numPr>
                <w:ilvl w:val="0"/>
                <w:numId w:val="14"/>
              </w:numPr>
              <w:spacing w:after="0"/>
              <w:ind w:left="720"/>
            </w:pPr>
            <w:r>
              <w:t>With which buyer (name) did they make a contract?</w:t>
            </w:r>
          </w:p>
          <w:p w:rsidR="004B0943" w:rsidRDefault="004B0943" w:rsidP="00A345A7">
            <w:pPr>
              <w:pStyle w:val="ListParagraph"/>
              <w:numPr>
                <w:ilvl w:val="0"/>
                <w:numId w:val="14"/>
              </w:numPr>
              <w:spacing w:after="0"/>
              <w:ind w:left="720"/>
            </w:pPr>
            <w:r>
              <w:t>Why was the contract made?</w:t>
            </w:r>
          </w:p>
          <w:p w:rsidR="00A357C8" w:rsidRDefault="00A357C8" w:rsidP="00A345A7">
            <w:pPr>
              <w:pStyle w:val="ListParagraph"/>
              <w:numPr>
                <w:ilvl w:val="0"/>
                <w:numId w:val="14"/>
              </w:numPr>
              <w:spacing w:after="0"/>
              <w:ind w:left="720"/>
            </w:pPr>
            <w:r>
              <w:t>What does the contract entail? i.e. What are the terms of the contract?</w:t>
            </w:r>
          </w:p>
          <w:p w:rsidR="00A357C8" w:rsidRDefault="00A357C8" w:rsidP="00A345A7">
            <w:pPr>
              <w:pStyle w:val="ListParagraph"/>
              <w:numPr>
                <w:ilvl w:val="0"/>
                <w:numId w:val="14"/>
              </w:numPr>
              <w:spacing w:after="0"/>
              <w:ind w:left="720"/>
            </w:pPr>
            <w:r>
              <w:t>When was the contract made?</w:t>
            </w:r>
          </w:p>
          <w:p w:rsidR="00A357C8" w:rsidRDefault="00A357C8" w:rsidP="00A345A7">
            <w:pPr>
              <w:pStyle w:val="ListParagraph"/>
              <w:numPr>
                <w:ilvl w:val="0"/>
                <w:numId w:val="14"/>
              </w:numPr>
              <w:spacing w:after="0"/>
              <w:ind w:left="720"/>
            </w:pPr>
            <w:r>
              <w:t>Who made the contract?</w:t>
            </w:r>
          </w:p>
          <w:p w:rsidR="00A357C8" w:rsidRPr="00493D93" w:rsidRDefault="00A357C8" w:rsidP="004B0943">
            <w:pPr>
              <w:pStyle w:val="ListParagraph"/>
              <w:numPr>
                <w:ilvl w:val="0"/>
                <w:numId w:val="14"/>
              </w:numPr>
              <w:spacing w:after="0"/>
              <w:ind w:left="720"/>
            </w:pPr>
            <w:r>
              <w:t xml:space="preserve">How was the contract made? (e.g. in words or  written document) </w:t>
            </w:r>
          </w:p>
        </w:tc>
      </w:tr>
      <w:tr w:rsidR="00A357C8" w:rsidRPr="00493D93" w:rsidTr="007902FA">
        <w:trPr>
          <w:trHeight w:val="2856"/>
        </w:trPr>
        <w:tc>
          <w:tcPr>
            <w:tcW w:w="9242" w:type="dxa"/>
          </w:tcPr>
          <w:p w:rsidR="00A357C8" w:rsidRPr="00493D93" w:rsidRDefault="00A357C8" w:rsidP="00BF2363">
            <w:pPr>
              <w:spacing w:after="0" w:line="240" w:lineRule="auto"/>
            </w:pPr>
            <w:r w:rsidRPr="00493D93">
              <w:t>Description of the change:</w:t>
            </w:r>
          </w:p>
        </w:tc>
      </w:tr>
      <w:tr w:rsidR="00A357C8" w:rsidRPr="00493D93" w:rsidTr="002265E7">
        <w:trPr>
          <w:trHeight w:val="450"/>
        </w:trPr>
        <w:tc>
          <w:tcPr>
            <w:tcW w:w="9242" w:type="dxa"/>
          </w:tcPr>
          <w:p w:rsidR="00A357C8" w:rsidRDefault="00A357C8" w:rsidP="00A345A7">
            <w:pPr>
              <w:pStyle w:val="ListParagraph"/>
              <w:numPr>
                <w:ilvl w:val="0"/>
                <w:numId w:val="2"/>
              </w:numPr>
              <w:spacing w:after="0"/>
              <w:ind w:left="360"/>
            </w:pPr>
            <w:commentRangeStart w:id="21"/>
            <w:r>
              <w:t>Problem resolving:</w:t>
            </w:r>
            <w:r w:rsidR="004B0943">
              <w:t xml:space="preserve"> (</w:t>
            </w:r>
            <w:r w:rsidR="004B0943" w:rsidRPr="002A15F5">
              <w:rPr>
                <w:i/>
              </w:rPr>
              <w:t>Describe what you observed</w:t>
            </w:r>
            <w:r w:rsidR="004B0943">
              <w:rPr>
                <w:i/>
              </w:rPr>
              <w:t>/heard about the problem)</w:t>
            </w:r>
          </w:p>
          <w:p w:rsidR="00A357C8" w:rsidRDefault="00A357C8" w:rsidP="00A345A7">
            <w:pPr>
              <w:pStyle w:val="ListParagraph"/>
              <w:numPr>
                <w:ilvl w:val="0"/>
                <w:numId w:val="15"/>
              </w:numPr>
              <w:spacing w:after="0"/>
              <w:ind w:left="720"/>
            </w:pPr>
            <w:r>
              <w:t>What</w:t>
            </w:r>
            <w:r w:rsidR="004B0943">
              <w:t xml:space="preserve"> was the</w:t>
            </w:r>
            <w:r>
              <w:t xml:space="preserve"> problem?</w:t>
            </w:r>
          </w:p>
          <w:p w:rsidR="00A357C8" w:rsidRPr="00493D93" w:rsidRDefault="00A357C8" w:rsidP="00A345A7">
            <w:pPr>
              <w:pStyle w:val="ListParagraph"/>
              <w:numPr>
                <w:ilvl w:val="0"/>
                <w:numId w:val="15"/>
              </w:numPr>
              <w:spacing w:after="0"/>
              <w:ind w:left="720"/>
            </w:pPr>
            <w:r>
              <w:t>How was it resolved?</w:t>
            </w:r>
            <w:commentRangeEnd w:id="21"/>
            <w:r w:rsidR="0067193A">
              <w:rPr>
                <w:rStyle w:val="CommentReference"/>
              </w:rPr>
              <w:commentReference w:id="21"/>
            </w:r>
          </w:p>
        </w:tc>
      </w:tr>
      <w:tr w:rsidR="00A357C8" w:rsidRPr="00493D93" w:rsidTr="007902FA">
        <w:trPr>
          <w:trHeight w:val="2699"/>
        </w:trPr>
        <w:tc>
          <w:tcPr>
            <w:tcW w:w="9242" w:type="dxa"/>
          </w:tcPr>
          <w:p w:rsidR="00A357C8" w:rsidRDefault="00A357C8" w:rsidP="00BF2363">
            <w:pPr>
              <w:spacing w:after="0" w:line="240" w:lineRule="auto"/>
            </w:pPr>
            <w:r w:rsidRPr="00493D93">
              <w:t>Description of the change:</w:t>
            </w: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Pr="00493D93" w:rsidRDefault="00A357C8" w:rsidP="00BF2363">
            <w:pPr>
              <w:spacing w:after="0" w:line="240" w:lineRule="auto"/>
            </w:pPr>
          </w:p>
        </w:tc>
      </w:tr>
      <w:tr w:rsidR="00A357C8" w:rsidRPr="00493D93" w:rsidTr="00311D6F">
        <w:trPr>
          <w:trHeight w:val="450"/>
        </w:trPr>
        <w:tc>
          <w:tcPr>
            <w:tcW w:w="9242" w:type="dxa"/>
          </w:tcPr>
          <w:p w:rsidR="00A357C8" w:rsidRDefault="00A357C8" w:rsidP="00A345A7">
            <w:pPr>
              <w:pStyle w:val="ListParagraph"/>
              <w:numPr>
                <w:ilvl w:val="0"/>
                <w:numId w:val="2"/>
              </w:numPr>
              <w:spacing w:after="0"/>
              <w:ind w:left="360"/>
            </w:pPr>
            <w:r>
              <w:t>Other changes</w:t>
            </w:r>
            <w:r w:rsidR="004B0943">
              <w:t xml:space="preserve"> (</w:t>
            </w:r>
            <w:r w:rsidR="004B0943" w:rsidRPr="002A15F5">
              <w:rPr>
                <w:i/>
              </w:rPr>
              <w:t xml:space="preserve">Describe </w:t>
            </w:r>
            <w:r w:rsidR="004B0943">
              <w:rPr>
                <w:i/>
              </w:rPr>
              <w:t xml:space="preserve">any other change that </w:t>
            </w:r>
            <w:r w:rsidR="004B0943" w:rsidRPr="002A15F5">
              <w:rPr>
                <w:i/>
              </w:rPr>
              <w:t xml:space="preserve"> you observed</w:t>
            </w:r>
            <w:r w:rsidR="004B0943">
              <w:rPr>
                <w:i/>
              </w:rPr>
              <w:t>)</w:t>
            </w:r>
          </w:p>
          <w:p w:rsidR="00A357C8" w:rsidRPr="00493D93" w:rsidRDefault="00A357C8" w:rsidP="00A345A7">
            <w:pPr>
              <w:pStyle w:val="ListParagraph"/>
              <w:numPr>
                <w:ilvl w:val="1"/>
                <w:numId w:val="2"/>
              </w:numPr>
              <w:spacing w:after="0"/>
              <w:ind w:left="720"/>
            </w:pPr>
            <w:r>
              <w:t>What was the change? (</w:t>
            </w:r>
            <w:r w:rsidRPr="00B925DF">
              <w:rPr>
                <w:i/>
              </w:rPr>
              <w:t>please describe</w:t>
            </w:r>
            <w:r>
              <w:t>)</w:t>
            </w:r>
          </w:p>
        </w:tc>
      </w:tr>
      <w:tr w:rsidR="00A357C8" w:rsidRPr="00493D93" w:rsidTr="00002C4C">
        <w:trPr>
          <w:trHeight w:val="4037"/>
        </w:trPr>
        <w:tc>
          <w:tcPr>
            <w:tcW w:w="9242" w:type="dxa"/>
          </w:tcPr>
          <w:p w:rsidR="00A357C8" w:rsidRDefault="00A357C8" w:rsidP="00BF2363">
            <w:pPr>
              <w:spacing w:after="0" w:line="240" w:lineRule="auto"/>
            </w:pPr>
            <w:r w:rsidRPr="00493D93">
              <w:lastRenderedPageBreak/>
              <w:t>Description of the change:</w:t>
            </w: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Pr="00493D93" w:rsidRDefault="00A357C8" w:rsidP="00BF2363">
            <w:pPr>
              <w:spacing w:after="0" w:line="240" w:lineRule="auto"/>
            </w:pPr>
          </w:p>
        </w:tc>
      </w:tr>
    </w:tbl>
    <w:p w:rsidR="00A357C8" w:rsidRDefault="00A357C8" w:rsidP="003A02AB">
      <w:pPr>
        <w:spacing w:after="0"/>
        <w:rPr>
          <w:b/>
          <w:i/>
          <w:sz w:val="28"/>
          <w:szCs w:val="24"/>
        </w:rPr>
      </w:pPr>
    </w:p>
    <w:sectPr w:rsidR="00A357C8" w:rsidSect="00C7307C">
      <w:footerReference w:type="default" r:id="rId10"/>
      <w:pgSz w:w="11906" w:h="16838"/>
      <w:pgMar w:top="1440" w:right="1440" w:bottom="1440" w:left="1440"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rev1" w:date="2011-10-25T11:31:00Z" w:initials="r">
    <w:p w:rsidR="006B7AD2" w:rsidRDefault="006B7AD2">
      <w:pPr>
        <w:pStyle w:val="CommentText"/>
      </w:pPr>
      <w:r>
        <w:rPr>
          <w:rStyle w:val="CommentReference"/>
        </w:rPr>
        <w:annotationRef/>
      </w:r>
      <w:r>
        <w:t xml:space="preserve">Not sure we </w:t>
      </w:r>
      <w:proofErr w:type="spellStart"/>
      <w:r>
        <w:t>wnat</w:t>
      </w:r>
      <w:proofErr w:type="spellEnd"/>
      <w:r>
        <w:t xml:space="preserve"> to keep this</w:t>
      </w:r>
      <w:proofErr w:type="gramStart"/>
      <w:r>
        <w:t>..</w:t>
      </w:r>
      <w:proofErr w:type="gramEnd"/>
    </w:p>
  </w:comment>
  <w:comment w:id="2" w:author="rev1" w:date="2011-10-25T11:32:00Z" w:initials="r">
    <w:p w:rsidR="00935754" w:rsidRDefault="00935754">
      <w:pPr>
        <w:pStyle w:val="CommentText"/>
      </w:pPr>
      <w:r>
        <w:rPr>
          <w:rStyle w:val="CommentReference"/>
        </w:rPr>
        <w:annotationRef/>
      </w:r>
      <w:r>
        <w:t xml:space="preserve">See my comment in </w:t>
      </w:r>
      <w:proofErr w:type="spellStart"/>
      <w:r>
        <w:t>teh</w:t>
      </w:r>
      <w:proofErr w:type="spellEnd"/>
      <w:r>
        <w:t xml:space="preserve"> doc on progress markers</w:t>
      </w:r>
      <w:proofErr w:type="gramStart"/>
      <w:r>
        <w:t>..</w:t>
      </w:r>
      <w:proofErr w:type="gramEnd"/>
    </w:p>
  </w:comment>
  <w:comment w:id="3" w:author="rev1" w:date="2011-10-25T11:33:00Z" w:initials="r">
    <w:p w:rsidR="00973AFF" w:rsidRDefault="00973AFF">
      <w:pPr>
        <w:pStyle w:val="CommentText"/>
      </w:pPr>
      <w:r>
        <w:rPr>
          <w:rStyle w:val="CommentReference"/>
        </w:rPr>
        <w:annotationRef/>
      </w:r>
      <w:r>
        <w:t>More importantly it is about interaction and also being able to address any opportunities, nit just solving problems</w:t>
      </w:r>
      <w:proofErr w:type="gramStart"/>
      <w:r>
        <w:t>..</w:t>
      </w:r>
      <w:proofErr w:type="gramEnd"/>
    </w:p>
  </w:comment>
  <w:comment w:id="4" w:author="rev1" w:date="2011-10-25T11:33:00Z" w:initials="r">
    <w:p w:rsidR="00B15464" w:rsidRDefault="00B15464">
      <w:pPr>
        <w:pStyle w:val="CommentText"/>
      </w:pPr>
      <w:r>
        <w:rPr>
          <w:rStyle w:val="CommentReference"/>
        </w:rPr>
        <w:annotationRef/>
      </w:r>
      <w:r>
        <w:t>Rather for what disease/symptoms</w:t>
      </w:r>
      <w:proofErr w:type="gramStart"/>
      <w:r>
        <w:t>..</w:t>
      </w:r>
      <w:proofErr w:type="gramEnd"/>
    </w:p>
  </w:comment>
  <w:comment w:id="5" w:author="rev1" w:date="2011-10-25T11:34:00Z" w:initials="r">
    <w:p w:rsidR="00B15464" w:rsidRDefault="00B15464">
      <w:pPr>
        <w:pStyle w:val="CommentText"/>
      </w:pPr>
      <w:r>
        <w:rPr>
          <w:rStyle w:val="CommentReference"/>
        </w:rPr>
        <w:annotationRef/>
      </w:r>
      <w:r>
        <w:t xml:space="preserve">Or do you want to say how many goats belonging to how many producers/groups?? Even though we say Om is mainly about </w:t>
      </w:r>
      <w:r w:rsidR="001A44B4">
        <w:t>behavioural</w:t>
      </w:r>
      <w:r>
        <w:t xml:space="preserve"> changes and is quantitative, let us also get as much quantitative info as possible using these tools</w:t>
      </w:r>
      <w:proofErr w:type="gramStart"/>
      <w:r>
        <w:t>..</w:t>
      </w:r>
      <w:proofErr w:type="gramEnd"/>
    </w:p>
  </w:comment>
  <w:comment w:id="6" w:author="rev1" w:date="2011-10-25T11:35:00Z" w:initials="r">
    <w:p w:rsidR="002909F7" w:rsidRDefault="002909F7">
      <w:pPr>
        <w:pStyle w:val="CommentText"/>
      </w:pPr>
      <w:r>
        <w:rPr>
          <w:rStyle w:val="CommentReference"/>
        </w:rPr>
        <w:annotationRef/>
      </w:r>
      <w:r>
        <w:t>Did they always get the service when requested/needed?</w:t>
      </w:r>
    </w:p>
  </w:comment>
  <w:comment w:id="8" w:author="rev1" w:date="2011-10-25T11:36:00Z" w:initials="r">
    <w:p w:rsidR="002909F7" w:rsidRDefault="002909F7">
      <w:pPr>
        <w:pStyle w:val="CommentText"/>
      </w:pPr>
      <w:r>
        <w:rPr>
          <w:rStyle w:val="CommentReference"/>
        </w:rPr>
        <w:annotationRef/>
      </w:r>
      <w:r>
        <w:t>May be split it to make it easy to answer – quality,</w:t>
      </w:r>
      <w:r w:rsidR="00552207">
        <w:t xml:space="preserve"> value for money, timeliness of the service</w:t>
      </w:r>
      <w:proofErr w:type="gramStart"/>
      <w:r w:rsidR="00552207">
        <w:t>..</w:t>
      </w:r>
      <w:proofErr w:type="gramEnd"/>
    </w:p>
  </w:comment>
  <w:comment w:id="9" w:author="rev1" w:date="2011-10-25T11:41:00Z" w:initials="r">
    <w:p w:rsidR="002269D2" w:rsidRDefault="002269D2">
      <w:pPr>
        <w:pStyle w:val="CommentText"/>
      </w:pPr>
      <w:r>
        <w:rPr>
          <w:rStyle w:val="CommentReference"/>
        </w:rPr>
        <w:annotationRef/>
      </w:r>
      <w:r>
        <w:t>What we wanted to capture here was whether the producers are selling goats in a planned manner – not ad hoc or distress sales as they do now</w:t>
      </w:r>
      <w:proofErr w:type="gramStart"/>
      <w:r>
        <w:t>..</w:t>
      </w:r>
      <w:proofErr w:type="gramEnd"/>
      <w:r>
        <w:t xml:space="preserve"> </w:t>
      </w:r>
      <w:proofErr w:type="gramStart"/>
      <w:r>
        <w:t>this</w:t>
      </w:r>
      <w:proofErr w:type="gramEnd"/>
      <w:r>
        <w:t xml:space="preserve"> means co-ordination with other producers, buyers.. </w:t>
      </w:r>
      <w:proofErr w:type="gramStart"/>
      <w:r>
        <w:t>and</w:t>
      </w:r>
      <w:proofErr w:type="gramEnd"/>
      <w:r>
        <w:t xml:space="preserve"> taking advantage of peak demand periods and prices..</w:t>
      </w:r>
      <w:proofErr w:type="gramStart"/>
      <w:r>
        <w:t>what</w:t>
      </w:r>
      <w:proofErr w:type="gramEnd"/>
      <w:r>
        <w:t xml:space="preserve"> proportion of sales is ad hoc and what proportion is planned??</w:t>
      </w:r>
    </w:p>
  </w:comment>
  <w:comment w:id="14" w:author="rev1" w:date="2011-10-25T11:44:00Z" w:initials="r">
    <w:p w:rsidR="006068AB" w:rsidRDefault="006068AB">
      <w:pPr>
        <w:pStyle w:val="CommentText"/>
      </w:pPr>
      <w:r>
        <w:rPr>
          <w:rStyle w:val="CommentReference"/>
        </w:rPr>
        <w:annotationRef/>
      </w:r>
      <w:r>
        <w:t>Check whether the reps attending the meetings shared the decisions and discussions</w:t>
      </w:r>
      <w:proofErr w:type="gramStart"/>
      <w:r>
        <w:t>..</w:t>
      </w:r>
      <w:proofErr w:type="gramEnd"/>
      <w:r>
        <w:t xml:space="preserve"> </w:t>
      </w:r>
      <w:proofErr w:type="gramStart"/>
      <w:r>
        <w:t>when</w:t>
      </w:r>
      <w:proofErr w:type="gramEnd"/>
      <w:r>
        <w:t xml:space="preserve"> and how.. </w:t>
      </w:r>
    </w:p>
  </w:comment>
  <w:comment w:id="15" w:author="rev1" w:date="2011-10-25T11:45:00Z" w:initials="r">
    <w:p w:rsidR="006068AB" w:rsidRDefault="006068AB">
      <w:pPr>
        <w:pStyle w:val="CommentText"/>
      </w:pPr>
      <w:r>
        <w:rPr>
          <w:rStyle w:val="CommentReference"/>
        </w:rPr>
        <w:annotationRef/>
      </w:r>
      <w:r>
        <w:t>Might be helpful to be specific – housing, feeding, watering etc</w:t>
      </w:r>
      <w:proofErr w:type="gramStart"/>
      <w:r>
        <w:t>..find</w:t>
      </w:r>
      <w:proofErr w:type="gramEnd"/>
      <w:r>
        <w:t xml:space="preserve"> out the source of information regarding new practice..</w:t>
      </w:r>
    </w:p>
  </w:comment>
  <w:comment w:id="19" w:author="rev1" w:date="2011-10-25T11:48:00Z" w:initials="r">
    <w:p w:rsidR="00766D3E" w:rsidRDefault="00766D3E">
      <w:pPr>
        <w:pStyle w:val="CommentText"/>
      </w:pPr>
      <w:r>
        <w:rPr>
          <w:rStyle w:val="CommentReference"/>
        </w:rPr>
        <w:annotationRef/>
      </w:r>
      <w:r>
        <w:t xml:space="preserve">Might </w:t>
      </w:r>
      <w:proofErr w:type="spellStart"/>
      <w:r>
        <w:t>wnat</w:t>
      </w:r>
      <w:proofErr w:type="spellEnd"/>
      <w:r>
        <w:t xml:space="preserve"> to get rid of this</w:t>
      </w:r>
      <w:proofErr w:type="gramStart"/>
      <w:r>
        <w:t>..</w:t>
      </w:r>
      <w:proofErr w:type="gramEnd"/>
    </w:p>
  </w:comment>
  <w:comment w:id="20" w:author="rev1" w:date="2011-10-25T11:48:00Z" w:initials="r">
    <w:p w:rsidR="00A216B9" w:rsidRDefault="00A216B9">
      <w:pPr>
        <w:pStyle w:val="CommentText"/>
      </w:pPr>
      <w:r>
        <w:rPr>
          <w:rStyle w:val="CommentReference"/>
        </w:rPr>
        <w:annotationRef/>
      </w:r>
      <w:r>
        <w:t>Formal or informal agreements</w:t>
      </w:r>
      <w:proofErr w:type="gramStart"/>
      <w:r>
        <w:t>..</w:t>
      </w:r>
      <w:proofErr w:type="gramEnd"/>
    </w:p>
  </w:comment>
  <w:comment w:id="21" w:author="rev1" w:date="2011-10-25T11:49:00Z" w:initials="r">
    <w:p w:rsidR="0067193A" w:rsidRDefault="0067193A">
      <w:pPr>
        <w:pStyle w:val="CommentText"/>
      </w:pPr>
      <w:r>
        <w:rPr>
          <w:rStyle w:val="CommentReference"/>
        </w:rPr>
        <w:annotationRef/>
      </w:r>
      <w:r>
        <w:t>This is too vague</w:t>
      </w:r>
      <w:proofErr w:type="gramStart"/>
      <w:r>
        <w:t>..</w:t>
      </w:r>
      <w:proofErr w:type="gramEnd"/>
      <w:r>
        <w:t xml:space="preserve"> </w:t>
      </w:r>
      <w:proofErr w:type="spellStart"/>
      <w:r>
        <w:t>wehat</w:t>
      </w:r>
      <w:proofErr w:type="spellEnd"/>
      <w:r>
        <w:t xml:space="preserve"> do you have in mind??</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7306" w:rsidRDefault="00FA7306" w:rsidP="006237AB">
      <w:pPr>
        <w:spacing w:after="0" w:line="240" w:lineRule="auto"/>
      </w:pPr>
      <w:r>
        <w:separator/>
      </w:r>
    </w:p>
  </w:endnote>
  <w:endnote w:type="continuationSeparator" w:id="0">
    <w:p w:rsidR="00FA7306" w:rsidRDefault="00FA7306" w:rsidP="006237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7C8" w:rsidRDefault="00BB7A7A">
    <w:pPr>
      <w:pStyle w:val="Footer"/>
      <w:jc w:val="right"/>
    </w:pPr>
    <w:fldSimple w:instr=" PAGE   \* MERGEFORMAT ">
      <w:r w:rsidR="0067193A">
        <w:rPr>
          <w:noProof/>
        </w:rPr>
        <w:t>4</w:t>
      </w:r>
    </w:fldSimple>
  </w:p>
  <w:p w:rsidR="00A357C8" w:rsidRDefault="00A357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7306" w:rsidRDefault="00FA7306" w:rsidP="006237AB">
      <w:pPr>
        <w:spacing w:after="0" w:line="240" w:lineRule="auto"/>
      </w:pPr>
      <w:r>
        <w:separator/>
      </w:r>
    </w:p>
  </w:footnote>
  <w:footnote w:type="continuationSeparator" w:id="0">
    <w:p w:rsidR="00FA7306" w:rsidRDefault="00FA7306" w:rsidP="006237AB">
      <w:pPr>
        <w:spacing w:after="0" w:line="240" w:lineRule="auto"/>
      </w:pPr>
      <w:r>
        <w:continuationSeparator/>
      </w:r>
    </w:p>
  </w:footnote>
  <w:footnote w:id="1">
    <w:p w:rsidR="002A15F5" w:rsidRDefault="002A15F5">
      <w:pPr>
        <w:pStyle w:val="FootnoteText"/>
      </w:pPr>
      <w:r>
        <w:rPr>
          <w:rStyle w:val="FootnoteReference"/>
        </w:rPr>
        <w:footnoteRef/>
      </w:r>
      <w:r>
        <w:t xml:space="preserve"> The codes between ( ) refer to the Progress Marker code</w:t>
      </w:r>
      <w:r w:rsidR="00336E8C">
        <w:t>s</w:t>
      </w:r>
      <w:r>
        <w:t xml:space="preserve"> in the document ‘</w:t>
      </w:r>
      <w:r w:rsidRPr="002A15F5">
        <w:rPr>
          <w:u w:val="single"/>
        </w:rPr>
        <w:t>Outcome Mapping Progress Markers imGoats Moz</w:t>
      </w:r>
      <w:r>
        <w:rPr>
          <w:u w:val="single"/>
        </w:rPr>
        <w:t>.doc’</w:t>
      </w:r>
      <w:r>
        <w:t>, so one can look back to what progress marker the question refers to. These can be deleted in the final outcome journal version, because this information is not relevant for the extensionists and may lead to confusion.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91144"/>
    <w:multiLevelType w:val="hybridMultilevel"/>
    <w:tmpl w:val="2108B394"/>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
    <w:nsid w:val="10CD4519"/>
    <w:multiLevelType w:val="hybridMultilevel"/>
    <w:tmpl w:val="048CE49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
    <w:nsid w:val="12FB6D28"/>
    <w:multiLevelType w:val="hybridMultilevel"/>
    <w:tmpl w:val="DF4056FA"/>
    <w:lvl w:ilvl="0" w:tplc="08090011">
      <w:start w:val="1"/>
      <w:numFmt w:val="decimal"/>
      <w:lvlText w:val="%1)"/>
      <w:lvlJc w:val="left"/>
      <w:pPr>
        <w:ind w:left="1080" w:hanging="360"/>
      </w:pPr>
      <w:rPr>
        <w:rFonts w:cs="Times New Roman"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3">
    <w:nsid w:val="14C16DC2"/>
    <w:multiLevelType w:val="hybridMultilevel"/>
    <w:tmpl w:val="EB0CDAF6"/>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4">
    <w:nsid w:val="2FD37052"/>
    <w:multiLevelType w:val="hybridMultilevel"/>
    <w:tmpl w:val="A86E3796"/>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5">
    <w:nsid w:val="33B86252"/>
    <w:multiLevelType w:val="hybridMultilevel"/>
    <w:tmpl w:val="6FC8CA5E"/>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6">
    <w:nsid w:val="402A4917"/>
    <w:multiLevelType w:val="hybridMultilevel"/>
    <w:tmpl w:val="5F66515E"/>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7">
    <w:nsid w:val="41FA511F"/>
    <w:multiLevelType w:val="hybridMultilevel"/>
    <w:tmpl w:val="F69201F2"/>
    <w:lvl w:ilvl="0" w:tplc="08090011">
      <w:start w:val="1"/>
      <w:numFmt w:val="decimal"/>
      <w:lvlText w:val="%1)"/>
      <w:lvlJc w:val="left"/>
      <w:pPr>
        <w:ind w:left="720" w:hanging="360"/>
      </w:pPr>
      <w:rPr>
        <w:rFonts w:cs="Times New Roman"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43EF6EF5"/>
    <w:multiLevelType w:val="hybridMultilevel"/>
    <w:tmpl w:val="07BC185A"/>
    <w:lvl w:ilvl="0" w:tplc="F642DA86">
      <w:start w:val="1"/>
      <w:numFmt w:val="lowerLetter"/>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9">
    <w:nsid w:val="53691F28"/>
    <w:multiLevelType w:val="hybridMultilevel"/>
    <w:tmpl w:val="EBE2D4E2"/>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0">
    <w:nsid w:val="5BE4710F"/>
    <w:multiLevelType w:val="hybridMultilevel"/>
    <w:tmpl w:val="074AFF52"/>
    <w:lvl w:ilvl="0" w:tplc="08090011">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1">
    <w:nsid w:val="5E663A09"/>
    <w:multiLevelType w:val="hybridMultilevel"/>
    <w:tmpl w:val="615A28EC"/>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2">
    <w:nsid w:val="660A526C"/>
    <w:multiLevelType w:val="hybridMultilevel"/>
    <w:tmpl w:val="5AEEF9BC"/>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3">
    <w:nsid w:val="744662F4"/>
    <w:multiLevelType w:val="hybridMultilevel"/>
    <w:tmpl w:val="01EC3D0A"/>
    <w:lvl w:ilvl="0" w:tplc="08090011">
      <w:start w:val="1"/>
      <w:numFmt w:val="decimal"/>
      <w:lvlText w:val="%1)"/>
      <w:lvlJc w:val="left"/>
      <w:pPr>
        <w:ind w:left="1080" w:hanging="360"/>
      </w:pPr>
      <w:rPr>
        <w:rFonts w:cs="Times New Roman"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4">
    <w:nsid w:val="79D53454"/>
    <w:multiLevelType w:val="hybridMultilevel"/>
    <w:tmpl w:val="5E5434E0"/>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num w:numId="1">
    <w:abstractNumId w:val="10"/>
  </w:num>
  <w:num w:numId="2">
    <w:abstractNumId w:val="7"/>
  </w:num>
  <w:num w:numId="3">
    <w:abstractNumId w:val="8"/>
  </w:num>
  <w:num w:numId="4">
    <w:abstractNumId w:val="6"/>
  </w:num>
  <w:num w:numId="5">
    <w:abstractNumId w:val="9"/>
  </w:num>
  <w:num w:numId="6">
    <w:abstractNumId w:val="2"/>
  </w:num>
  <w:num w:numId="7">
    <w:abstractNumId w:val="0"/>
  </w:num>
  <w:num w:numId="8">
    <w:abstractNumId w:val="13"/>
  </w:num>
  <w:num w:numId="9">
    <w:abstractNumId w:val="1"/>
  </w:num>
  <w:num w:numId="10">
    <w:abstractNumId w:val="14"/>
  </w:num>
  <w:num w:numId="11">
    <w:abstractNumId w:val="12"/>
  </w:num>
  <w:num w:numId="12">
    <w:abstractNumId w:val="4"/>
  </w:num>
  <w:num w:numId="13">
    <w:abstractNumId w:val="3"/>
  </w:num>
  <w:num w:numId="14">
    <w:abstractNumId w:val="11"/>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trackRevisions/>
  <w:defaultTabStop w:val="720"/>
  <w:characterSpacingControl w:val="doNotCompress"/>
  <w:footnotePr>
    <w:footnote w:id="-1"/>
    <w:footnote w:id="0"/>
  </w:footnotePr>
  <w:endnotePr>
    <w:endnote w:id="-1"/>
    <w:endnote w:id="0"/>
  </w:endnotePr>
  <w:compat/>
  <w:rsids>
    <w:rsidRoot w:val="004518D6"/>
    <w:rsid w:val="00002C4C"/>
    <w:rsid w:val="00054DB8"/>
    <w:rsid w:val="0009258B"/>
    <w:rsid w:val="000962E5"/>
    <w:rsid w:val="000D720C"/>
    <w:rsid w:val="001324BC"/>
    <w:rsid w:val="001437AA"/>
    <w:rsid w:val="00153588"/>
    <w:rsid w:val="001908D9"/>
    <w:rsid w:val="001A44B4"/>
    <w:rsid w:val="001A5D28"/>
    <w:rsid w:val="0020180C"/>
    <w:rsid w:val="002265E7"/>
    <w:rsid w:val="002269D2"/>
    <w:rsid w:val="002477DE"/>
    <w:rsid w:val="00273E82"/>
    <w:rsid w:val="00286E50"/>
    <w:rsid w:val="002909F7"/>
    <w:rsid w:val="002A15F5"/>
    <w:rsid w:val="002A2547"/>
    <w:rsid w:val="002B4F16"/>
    <w:rsid w:val="00305199"/>
    <w:rsid w:val="00310E1E"/>
    <w:rsid w:val="00311D6F"/>
    <w:rsid w:val="00321FE1"/>
    <w:rsid w:val="00336E8C"/>
    <w:rsid w:val="00391E93"/>
    <w:rsid w:val="003A02AB"/>
    <w:rsid w:val="003B7496"/>
    <w:rsid w:val="003E1783"/>
    <w:rsid w:val="003E6CE4"/>
    <w:rsid w:val="00402D30"/>
    <w:rsid w:val="00417A8A"/>
    <w:rsid w:val="004518D6"/>
    <w:rsid w:val="00456ADC"/>
    <w:rsid w:val="00493D93"/>
    <w:rsid w:val="004B0943"/>
    <w:rsid w:val="004C72F7"/>
    <w:rsid w:val="004D090B"/>
    <w:rsid w:val="00552207"/>
    <w:rsid w:val="005B22B8"/>
    <w:rsid w:val="005D5518"/>
    <w:rsid w:val="005E53F8"/>
    <w:rsid w:val="006068AB"/>
    <w:rsid w:val="00613F68"/>
    <w:rsid w:val="006237AB"/>
    <w:rsid w:val="00643DFD"/>
    <w:rsid w:val="0067193A"/>
    <w:rsid w:val="00677BF2"/>
    <w:rsid w:val="006A2B7A"/>
    <w:rsid w:val="006B7AD2"/>
    <w:rsid w:val="00704262"/>
    <w:rsid w:val="00705828"/>
    <w:rsid w:val="00705B1D"/>
    <w:rsid w:val="0072126C"/>
    <w:rsid w:val="00725B4E"/>
    <w:rsid w:val="0073539D"/>
    <w:rsid w:val="007545E3"/>
    <w:rsid w:val="00766D3E"/>
    <w:rsid w:val="007767A4"/>
    <w:rsid w:val="007902FA"/>
    <w:rsid w:val="00803482"/>
    <w:rsid w:val="00816653"/>
    <w:rsid w:val="00841888"/>
    <w:rsid w:val="008B2A04"/>
    <w:rsid w:val="008C2F8B"/>
    <w:rsid w:val="008C439B"/>
    <w:rsid w:val="00935754"/>
    <w:rsid w:val="009472E5"/>
    <w:rsid w:val="00951448"/>
    <w:rsid w:val="009541CA"/>
    <w:rsid w:val="00970975"/>
    <w:rsid w:val="00973AFF"/>
    <w:rsid w:val="00997E4E"/>
    <w:rsid w:val="009D6A98"/>
    <w:rsid w:val="00A216B9"/>
    <w:rsid w:val="00A345A7"/>
    <w:rsid w:val="00A357C8"/>
    <w:rsid w:val="00A5084F"/>
    <w:rsid w:val="00A724E1"/>
    <w:rsid w:val="00A80029"/>
    <w:rsid w:val="00AA5B6A"/>
    <w:rsid w:val="00AB4302"/>
    <w:rsid w:val="00B15464"/>
    <w:rsid w:val="00B43436"/>
    <w:rsid w:val="00B46C1C"/>
    <w:rsid w:val="00B925DF"/>
    <w:rsid w:val="00BB7A7A"/>
    <w:rsid w:val="00BD3081"/>
    <w:rsid w:val="00BF2363"/>
    <w:rsid w:val="00C454AF"/>
    <w:rsid w:val="00C578E3"/>
    <w:rsid w:val="00C7307C"/>
    <w:rsid w:val="00CD2A4C"/>
    <w:rsid w:val="00D96F20"/>
    <w:rsid w:val="00DC03CA"/>
    <w:rsid w:val="00DC5B69"/>
    <w:rsid w:val="00DD30E5"/>
    <w:rsid w:val="00DD349A"/>
    <w:rsid w:val="00DE588F"/>
    <w:rsid w:val="00E13157"/>
    <w:rsid w:val="00E41546"/>
    <w:rsid w:val="00E4616E"/>
    <w:rsid w:val="00E571DC"/>
    <w:rsid w:val="00E94BC6"/>
    <w:rsid w:val="00ED7185"/>
    <w:rsid w:val="00EE45D8"/>
    <w:rsid w:val="00EF23EE"/>
    <w:rsid w:val="00EF2C45"/>
    <w:rsid w:val="00F0322C"/>
    <w:rsid w:val="00F034D2"/>
    <w:rsid w:val="00F44702"/>
    <w:rsid w:val="00F51B2A"/>
    <w:rsid w:val="00F85214"/>
    <w:rsid w:val="00FA7306"/>
    <w:rsid w:val="00FD54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5A7"/>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273E8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273E82"/>
    <w:pPr>
      <w:ind w:left="720"/>
      <w:contextualSpacing/>
    </w:pPr>
  </w:style>
  <w:style w:type="paragraph" w:styleId="Header">
    <w:name w:val="header"/>
    <w:basedOn w:val="Normal"/>
    <w:link w:val="HeaderChar"/>
    <w:uiPriority w:val="99"/>
    <w:semiHidden/>
    <w:rsid w:val="006237A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6237AB"/>
    <w:rPr>
      <w:rFonts w:cs="Times New Roman"/>
    </w:rPr>
  </w:style>
  <w:style w:type="paragraph" w:styleId="Footer">
    <w:name w:val="footer"/>
    <w:basedOn w:val="Normal"/>
    <w:link w:val="FooterChar"/>
    <w:uiPriority w:val="99"/>
    <w:rsid w:val="006237AB"/>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6237AB"/>
    <w:rPr>
      <w:rFonts w:cs="Times New Roman"/>
    </w:rPr>
  </w:style>
  <w:style w:type="paragraph" w:styleId="FootnoteText">
    <w:name w:val="footnote text"/>
    <w:basedOn w:val="Normal"/>
    <w:link w:val="FootnoteTextChar"/>
    <w:uiPriority w:val="99"/>
    <w:semiHidden/>
    <w:unhideWhenUsed/>
    <w:rsid w:val="002A15F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A15F5"/>
    <w:rPr>
      <w:sz w:val="20"/>
      <w:szCs w:val="20"/>
      <w:lang w:val="en-GB"/>
    </w:rPr>
  </w:style>
  <w:style w:type="character" w:styleId="FootnoteReference">
    <w:name w:val="footnote reference"/>
    <w:basedOn w:val="DefaultParagraphFont"/>
    <w:uiPriority w:val="99"/>
    <w:semiHidden/>
    <w:unhideWhenUsed/>
    <w:rsid w:val="002A15F5"/>
    <w:rPr>
      <w:vertAlign w:val="superscript"/>
    </w:rPr>
  </w:style>
  <w:style w:type="character" w:styleId="CommentReference">
    <w:name w:val="annotation reference"/>
    <w:basedOn w:val="DefaultParagraphFont"/>
    <w:uiPriority w:val="99"/>
    <w:semiHidden/>
    <w:unhideWhenUsed/>
    <w:rsid w:val="006B7AD2"/>
    <w:rPr>
      <w:sz w:val="16"/>
      <w:szCs w:val="16"/>
    </w:rPr>
  </w:style>
  <w:style w:type="paragraph" w:styleId="CommentText">
    <w:name w:val="annotation text"/>
    <w:basedOn w:val="Normal"/>
    <w:link w:val="CommentTextChar"/>
    <w:uiPriority w:val="99"/>
    <w:semiHidden/>
    <w:unhideWhenUsed/>
    <w:rsid w:val="006B7AD2"/>
    <w:pPr>
      <w:spacing w:line="240" w:lineRule="auto"/>
    </w:pPr>
    <w:rPr>
      <w:sz w:val="20"/>
      <w:szCs w:val="20"/>
    </w:rPr>
  </w:style>
  <w:style w:type="character" w:customStyle="1" w:styleId="CommentTextChar">
    <w:name w:val="Comment Text Char"/>
    <w:basedOn w:val="DefaultParagraphFont"/>
    <w:link w:val="CommentText"/>
    <w:uiPriority w:val="99"/>
    <w:semiHidden/>
    <w:rsid w:val="006B7AD2"/>
    <w:rPr>
      <w:sz w:val="20"/>
      <w:szCs w:val="20"/>
      <w:lang w:val="en-GB"/>
    </w:rPr>
  </w:style>
  <w:style w:type="paragraph" w:styleId="CommentSubject">
    <w:name w:val="annotation subject"/>
    <w:basedOn w:val="CommentText"/>
    <w:next w:val="CommentText"/>
    <w:link w:val="CommentSubjectChar"/>
    <w:uiPriority w:val="99"/>
    <w:semiHidden/>
    <w:unhideWhenUsed/>
    <w:rsid w:val="006B7AD2"/>
    <w:rPr>
      <w:b/>
      <w:bCs/>
    </w:rPr>
  </w:style>
  <w:style w:type="character" w:customStyle="1" w:styleId="CommentSubjectChar">
    <w:name w:val="Comment Subject Char"/>
    <w:basedOn w:val="CommentTextChar"/>
    <w:link w:val="CommentSubject"/>
    <w:uiPriority w:val="99"/>
    <w:semiHidden/>
    <w:rsid w:val="006B7AD2"/>
    <w:rPr>
      <w:b/>
      <w:bCs/>
    </w:rPr>
  </w:style>
  <w:style w:type="paragraph" w:styleId="BalloonText">
    <w:name w:val="Balloon Text"/>
    <w:basedOn w:val="Normal"/>
    <w:link w:val="BalloonTextChar"/>
    <w:uiPriority w:val="99"/>
    <w:semiHidden/>
    <w:unhideWhenUsed/>
    <w:rsid w:val="006B7A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7AD2"/>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9B71A-F1B8-4637-BFCC-C3ABBB23F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677</Words>
  <Characters>3861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4529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Boogaard</dc:creator>
  <cp:lastModifiedBy>rev1</cp:lastModifiedBy>
  <cp:revision>16</cp:revision>
  <dcterms:created xsi:type="dcterms:W3CDTF">2011-10-25T08:30:00Z</dcterms:created>
  <dcterms:modified xsi:type="dcterms:W3CDTF">2011-10-25T08:49:00Z</dcterms:modified>
</cp:coreProperties>
</file>